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AAC" w:rsidRDefault="00831E44" w:rsidP="008145A0">
      <w:pPr>
        <w:pBdr>
          <w:top w:val="single" w:sz="4" w:space="9" w:color="auto"/>
          <w:left w:val="single" w:sz="4" w:space="4" w:color="auto"/>
          <w:bottom w:val="single" w:sz="4" w:space="6" w:color="auto"/>
          <w:right w:val="single" w:sz="4" w:space="4" w:color="auto"/>
        </w:pBdr>
        <w:shd w:val="clear" w:color="auto" w:fill="F2F2F2" w:themeFill="background1" w:themeFillShade="F2"/>
        <w:jc w:val="center"/>
        <w:rPr>
          <w:rFonts w:ascii="Times New Roman" w:hAnsi="Times New Roman" w:cs="Times New Roman"/>
          <w:b/>
          <w:sz w:val="28"/>
        </w:rPr>
      </w:pPr>
      <w:r w:rsidRPr="00831E44">
        <w:rPr>
          <w:rFonts w:ascii="Times New Roman" w:hAnsi="Times New Roman" w:cs="Times New Roman"/>
          <w:b/>
          <w:sz w:val="28"/>
        </w:rPr>
        <w:t xml:space="preserve">MODELLO </w:t>
      </w:r>
      <w:r w:rsidR="00B65AAC" w:rsidRPr="00831E44">
        <w:rPr>
          <w:rFonts w:ascii="Times New Roman" w:hAnsi="Times New Roman" w:cs="Times New Roman"/>
          <w:b/>
          <w:sz w:val="28"/>
        </w:rPr>
        <w:t>1</w:t>
      </w:r>
    </w:p>
    <w:p w:rsidR="008145A0" w:rsidRPr="001479B9" w:rsidRDefault="008145A0" w:rsidP="008145A0">
      <w:pPr>
        <w:jc w:val="center"/>
        <w:rPr>
          <w:rFonts w:ascii="Times New Roman" w:hAnsi="Times New Roman" w:cs="Times New Roman"/>
          <w:b/>
        </w:rPr>
      </w:pPr>
      <w:r w:rsidRPr="001479B9">
        <w:rPr>
          <w:rFonts w:ascii="Times New Roman" w:hAnsi="Times New Roman" w:cs="Times New Roman"/>
          <w:b/>
        </w:rPr>
        <w:t xml:space="preserve">ISTANZA DI AMMISSIONE - DICHIARAZIONE </w:t>
      </w:r>
      <w:proofErr w:type="gramStart"/>
      <w:r w:rsidRPr="001479B9">
        <w:rPr>
          <w:rFonts w:ascii="Times New Roman" w:hAnsi="Times New Roman" w:cs="Times New Roman"/>
          <w:b/>
        </w:rPr>
        <w:t>UNICA</w:t>
      </w:r>
      <w:r w:rsidR="00E4529F">
        <w:rPr>
          <w:rFonts w:ascii="Times New Roman" w:eastAsia="Times New Roman" w:hAnsi="Times New Roman" w:cs="Times New Roman"/>
          <w:vertAlign w:val="superscript"/>
          <w:lang w:eastAsia="it-IT"/>
        </w:rPr>
        <w:t>(</w:t>
      </w:r>
      <w:proofErr w:type="gramEnd"/>
      <w:r w:rsidR="00E4529F" w:rsidRPr="00BC4A70">
        <w:rPr>
          <w:rFonts w:ascii="Times New Roman" w:eastAsia="Times New Roman" w:hAnsi="Times New Roman" w:cs="Times New Roman"/>
          <w:vertAlign w:val="superscript"/>
          <w:lang w:eastAsia="it-IT"/>
        </w:rPr>
        <w:endnoteReference w:id="1"/>
      </w:r>
      <w:r w:rsidR="00E4529F" w:rsidRPr="00BC4A70">
        <w:rPr>
          <w:rFonts w:ascii="Times New Roman" w:eastAsia="Times New Roman" w:hAnsi="Times New Roman" w:cs="Times New Roman"/>
          <w:vertAlign w:val="superscript"/>
          <w:lang w:eastAsia="it-IT"/>
        </w:rPr>
        <w:t>)</w:t>
      </w:r>
    </w:p>
    <w:p w:rsidR="00BC4A70" w:rsidRDefault="00BC4A70" w:rsidP="00BC4A70">
      <w:pPr>
        <w:pStyle w:val="Testonotaapidipagina"/>
        <w:pBdr>
          <w:top w:val="single" w:sz="4" w:space="1" w:color="auto"/>
          <w:left w:val="single" w:sz="4" w:space="4" w:color="auto"/>
          <w:bottom w:val="single" w:sz="4" w:space="1" w:color="auto"/>
          <w:right w:val="single" w:sz="4" w:space="4" w:color="auto"/>
        </w:pBdr>
        <w:tabs>
          <w:tab w:val="left" w:pos="1980"/>
        </w:tabs>
        <w:jc w:val="center"/>
        <w:rPr>
          <w:b/>
          <w:caps/>
          <w:szCs w:val="22"/>
        </w:rPr>
      </w:pPr>
      <w:r w:rsidRPr="00C738BE">
        <w:rPr>
          <w:b/>
          <w:caps/>
          <w:szCs w:val="22"/>
        </w:rPr>
        <w:t>Procedura aperta ai sensi dell’art. 60 del D. lgs. 50/2016 per l’appalto di esecuzione dei lavori di ricostruzione dell’impalcato della testata inagibile in c.a.p. del molo San Cataldo del porto di Taranto.</w:t>
      </w:r>
    </w:p>
    <w:p w:rsidR="003A7F40" w:rsidRPr="00BC4A70" w:rsidRDefault="00BC4A70" w:rsidP="00BC4A70">
      <w:pPr>
        <w:pStyle w:val="Testonotaapidipagina"/>
        <w:pBdr>
          <w:top w:val="single" w:sz="4" w:space="1" w:color="auto"/>
          <w:left w:val="single" w:sz="4" w:space="4" w:color="auto"/>
          <w:bottom w:val="single" w:sz="4" w:space="1" w:color="auto"/>
          <w:right w:val="single" w:sz="4" w:space="4" w:color="auto"/>
        </w:pBdr>
        <w:tabs>
          <w:tab w:val="left" w:pos="1980"/>
        </w:tabs>
        <w:jc w:val="center"/>
        <w:rPr>
          <w:sz w:val="22"/>
          <w:szCs w:val="22"/>
          <w:highlight w:val="yellow"/>
        </w:rPr>
      </w:pPr>
      <w:r>
        <w:rPr>
          <w:b/>
          <w:caps/>
          <w:szCs w:val="22"/>
        </w:rPr>
        <w:t xml:space="preserve">cup: </w:t>
      </w:r>
      <w:r w:rsidRPr="00EF5A1D">
        <w:rPr>
          <w:b/>
          <w:szCs w:val="22"/>
        </w:rPr>
        <w:t>D54J08000030005</w:t>
      </w:r>
      <w:r>
        <w:rPr>
          <w:b/>
          <w:szCs w:val="22"/>
        </w:rPr>
        <w:t xml:space="preserve"> – </w:t>
      </w:r>
      <w:r w:rsidR="00B47C51" w:rsidRPr="00B47C51">
        <w:rPr>
          <w:b/>
        </w:rPr>
        <w:t>CIG:</w:t>
      </w:r>
      <w:r w:rsidR="00DB3E4C" w:rsidRPr="00B47C51">
        <w:rPr>
          <w:b/>
        </w:rPr>
        <w:t>7173587742</w:t>
      </w:r>
    </w:p>
    <w:p w:rsidR="0092766E" w:rsidRPr="00BC4A70" w:rsidRDefault="00B65AAC" w:rsidP="00BC4A70">
      <w:pPr>
        <w:spacing w:before="120" w:after="0" w:line="240" w:lineRule="auto"/>
        <w:jc w:val="right"/>
        <w:rPr>
          <w:rFonts w:ascii="Times New Roman" w:hAnsi="Times New Roman" w:cs="Times New Roman"/>
          <w:b/>
          <w:i/>
        </w:rPr>
      </w:pPr>
      <w:r w:rsidRPr="00BC4A70">
        <w:rPr>
          <w:rFonts w:ascii="Times New Roman" w:hAnsi="Times New Roman" w:cs="Times New Roman"/>
          <w:b/>
          <w:i/>
        </w:rPr>
        <w:t>Spett.le</w:t>
      </w:r>
      <w:r w:rsidR="003A7F40" w:rsidRPr="00BC4A70">
        <w:rPr>
          <w:rFonts w:ascii="Times New Roman" w:hAnsi="Times New Roman" w:cs="Times New Roman"/>
          <w:b/>
          <w:i/>
        </w:rPr>
        <w:t xml:space="preserve"> </w:t>
      </w:r>
      <w:r w:rsidR="00596293" w:rsidRPr="00BC4A70">
        <w:rPr>
          <w:rFonts w:ascii="Times New Roman" w:hAnsi="Times New Roman" w:cs="Times New Roman"/>
          <w:b/>
          <w:i/>
        </w:rPr>
        <w:t xml:space="preserve">Autorità </w:t>
      </w:r>
      <w:r w:rsidR="0092766E" w:rsidRPr="00BC4A70">
        <w:rPr>
          <w:rFonts w:ascii="Times New Roman" w:hAnsi="Times New Roman" w:cs="Times New Roman"/>
          <w:b/>
          <w:i/>
        </w:rPr>
        <w:t xml:space="preserve">di Sistema </w:t>
      </w:r>
      <w:r w:rsidR="00596293" w:rsidRPr="00BC4A70">
        <w:rPr>
          <w:rFonts w:ascii="Times New Roman" w:hAnsi="Times New Roman" w:cs="Times New Roman"/>
          <w:b/>
          <w:i/>
        </w:rPr>
        <w:t>Portuale</w:t>
      </w:r>
    </w:p>
    <w:p w:rsidR="00B65AAC" w:rsidRPr="00BC4A70" w:rsidRDefault="0092766E" w:rsidP="00BC4A70">
      <w:pPr>
        <w:spacing w:after="0" w:line="240" w:lineRule="auto"/>
        <w:jc w:val="right"/>
        <w:rPr>
          <w:rFonts w:ascii="Times New Roman" w:hAnsi="Times New Roman" w:cs="Times New Roman"/>
          <w:b/>
          <w:i/>
        </w:rPr>
      </w:pPr>
      <w:r w:rsidRPr="00BC4A70">
        <w:rPr>
          <w:rFonts w:ascii="Times New Roman" w:hAnsi="Times New Roman" w:cs="Times New Roman"/>
          <w:b/>
          <w:i/>
        </w:rPr>
        <w:t xml:space="preserve"> </w:t>
      </w:r>
      <w:proofErr w:type="gramStart"/>
      <w:r w:rsidRPr="00BC4A70">
        <w:rPr>
          <w:rFonts w:ascii="Times New Roman" w:hAnsi="Times New Roman" w:cs="Times New Roman"/>
          <w:b/>
          <w:i/>
        </w:rPr>
        <w:t>del</w:t>
      </w:r>
      <w:proofErr w:type="gramEnd"/>
      <w:r w:rsidRPr="00BC4A70">
        <w:rPr>
          <w:rFonts w:ascii="Times New Roman" w:hAnsi="Times New Roman" w:cs="Times New Roman"/>
          <w:b/>
          <w:i/>
        </w:rPr>
        <w:t xml:space="preserve"> mar Ionio- Porto</w:t>
      </w:r>
      <w:r w:rsidR="00596293" w:rsidRPr="00BC4A70">
        <w:rPr>
          <w:rFonts w:ascii="Times New Roman" w:hAnsi="Times New Roman" w:cs="Times New Roman"/>
          <w:b/>
          <w:i/>
        </w:rPr>
        <w:t xml:space="preserve"> di Taranto</w:t>
      </w:r>
    </w:p>
    <w:p w:rsidR="00B65AAC" w:rsidRPr="00BC4A70" w:rsidRDefault="003A7F40" w:rsidP="00BC4A70">
      <w:pPr>
        <w:spacing w:after="0" w:line="240" w:lineRule="auto"/>
        <w:jc w:val="right"/>
        <w:rPr>
          <w:rFonts w:ascii="Times New Roman" w:hAnsi="Times New Roman" w:cs="Times New Roman"/>
          <w:b/>
          <w:i/>
        </w:rPr>
      </w:pPr>
      <w:r w:rsidRPr="00BC4A70">
        <w:rPr>
          <w:rFonts w:ascii="Times New Roman" w:hAnsi="Times New Roman" w:cs="Times New Roman"/>
          <w:b/>
          <w:i/>
        </w:rPr>
        <w:t>M</w:t>
      </w:r>
      <w:r w:rsidR="00596293" w:rsidRPr="00BC4A70">
        <w:rPr>
          <w:rFonts w:ascii="Times New Roman" w:hAnsi="Times New Roman" w:cs="Times New Roman"/>
          <w:b/>
          <w:i/>
        </w:rPr>
        <w:t>olo San Cataldo</w:t>
      </w:r>
    </w:p>
    <w:p w:rsidR="00B65AAC" w:rsidRPr="00BC4A70" w:rsidRDefault="00596293" w:rsidP="00BC4A70">
      <w:pPr>
        <w:spacing w:after="0" w:line="240" w:lineRule="auto"/>
        <w:ind w:left="4956" w:firstLine="708"/>
        <w:jc w:val="right"/>
        <w:rPr>
          <w:rFonts w:ascii="Times New Roman" w:hAnsi="Times New Roman" w:cs="Times New Roman"/>
          <w:i/>
        </w:rPr>
      </w:pPr>
      <w:r w:rsidRPr="00BC4A70">
        <w:rPr>
          <w:rFonts w:ascii="Times New Roman" w:hAnsi="Times New Roman" w:cs="Times New Roman"/>
          <w:b/>
          <w:i/>
        </w:rPr>
        <w:t>74123</w:t>
      </w:r>
      <w:r w:rsidR="00B65AAC" w:rsidRPr="00BC4A70">
        <w:rPr>
          <w:rFonts w:ascii="Times New Roman" w:hAnsi="Times New Roman" w:cs="Times New Roman"/>
          <w:b/>
          <w:i/>
        </w:rPr>
        <w:t xml:space="preserve"> </w:t>
      </w:r>
      <w:r w:rsidRPr="00BC4A70">
        <w:rPr>
          <w:rFonts w:ascii="Times New Roman" w:hAnsi="Times New Roman" w:cs="Times New Roman"/>
          <w:b/>
          <w:i/>
        </w:rPr>
        <w:t>Taranto</w:t>
      </w:r>
    </w:p>
    <w:p w:rsidR="00E41ED7" w:rsidRPr="00BC4A70" w:rsidRDefault="00E41ED7" w:rsidP="00E41ED7">
      <w:pPr>
        <w:spacing w:after="0" w:line="240" w:lineRule="auto"/>
        <w:rPr>
          <w:rFonts w:ascii="Times New Roman" w:eastAsia="Times New Roman" w:hAnsi="Times New Roman" w:cs="Times New Roman"/>
          <w:highlight w:val="yellow"/>
          <w:lang w:eastAsia="it-IT"/>
        </w:rPr>
      </w:pPr>
    </w:p>
    <w:tbl>
      <w:tblPr>
        <w:tblW w:w="10298" w:type="dxa"/>
        <w:jc w:val="center"/>
        <w:tblLayout w:type="fixed"/>
        <w:tblCellMar>
          <w:left w:w="70" w:type="dxa"/>
          <w:right w:w="70" w:type="dxa"/>
        </w:tblCellMar>
        <w:tblLook w:val="0000" w:firstRow="0" w:lastRow="0" w:firstColumn="0" w:lastColumn="0" w:noHBand="0" w:noVBand="0"/>
      </w:tblPr>
      <w:tblGrid>
        <w:gridCol w:w="858"/>
        <w:gridCol w:w="425"/>
        <w:gridCol w:w="470"/>
        <w:gridCol w:w="709"/>
        <w:gridCol w:w="2976"/>
        <w:gridCol w:w="67"/>
        <w:gridCol w:w="425"/>
        <w:gridCol w:w="567"/>
        <w:gridCol w:w="1090"/>
        <w:gridCol w:w="1036"/>
        <w:gridCol w:w="1675"/>
      </w:tblGrid>
      <w:tr w:rsidR="00E41ED7" w:rsidRPr="00BC4A70" w:rsidTr="00DB3E4C">
        <w:trPr>
          <w:cantSplit/>
          <w:jc w:val="center"/>
        </w:trPr>
        <w:tc>
          <w:tcPr>
            <w:tcW w:w="1753" w:type="dxa"/>
            <w:gridSpan w:val="3"/>
          </w:tcPr>
          <w:p w:rsidR="00E41ED7" w:rsidRPr="00BC4A70" w:rsidRDefault="00FB3F0F" w:rsidP="00E41ED7">
            <w:pPr>
              <w:spacing w:before="60" w:after="60" w:line="240" w:lineRule="auto"/>
              <w:rPr>
                <w:rFonts w:ascii="Times New Roman" w:eastAsia="Times New Roman" w:hAnsi="Times New Roman" w:cs="Times New Roman"/>
                <w:lang w:eastAsia="it-IT"/>
              </w:rPr>
            </w:pPr>
            <w:r>
              <w:rPr>
                <w:rFonts w:ascii="Times New Roman" w:eastAsia="Times New Roman" w:hAnsi="Times New Roman" w:cs="Times New Roman"/>
                <w:lang w:eastAsia="it-IT"/>
              </w:rPr>
              <w:t>I</w:t>
            </w:r>
            <w:r w:rsidR="00E41ED7" w:rsidRPr="00BC4A70">
              <w:rPr>
                <w:rFonts w:ascii="Times New Roman" w:eastAsia="Times New Roman" w:hAnsi="Times New Roman" w:cs="Times New Roman"/>
                <w:lang w:eastAsia="it-IT"/>
              </w:rPr>
              <w:t>l sottoscritto</w:t>
            </w:r>
          </w:p>
        </w:tc>
        <w:tc>
          <w:tcPr>
            <w:tcW w:w="8545" w:type="dxa"/>
            <w:gridSpan w:val="8"/>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r>
      <w:tr w:rsidR="00E41ED7" w:rsidRPr="00BC4A70" w:rsidTr="00DB3E4C">
        <w:trPr>
          <w:cantSplit/>
          <w:jc w:val="center"/>
        </w:trPr>
        <w:tc>
          <w:tcPr>
            <w:tcW w:w="1283" w:type="dxa"/>
            <w:gridSpan w:val="2"/>
          </w:tcPr>
          <w:p w:rsidR="00E41ED7" w:rsidRPr="00BC4A70" w:rsidRDefault="00E41ED7" w:rsidP="00E41ED7">
            <w:pPr>
              <w:spacing w:before="60" w:after="60" w:line="240" w:lineRule="auto"/>
              <w:rPr>
                <w:rFonts w:ascii="Times New Roman" w:eastAsia="Times New Roman" w:hAnsi="Times New Roman" w:cs="Times New Roman"/>
                <w:lang w:eastAsia="it-IT"/>
              </w:rPr>
            </w:pPr>
            <w:proofErr w:type="gramStart"/>
            <w:r w:rsidRPr="00BC4A70">
              <w:rPr>
                <w:rFonts w:ascii="Times New Roman" w:eastAsia="Times New Roman" w:hAnsi="Times New Roman" w:cs="Times New Roman"/>
                <w:lang w:eastAsia="it-IT"/>
              </w:rPr>
              <w:t>in</w:t>
            </w:r>
            <w:proofErr w:type="gramEnd"/>
            <w:r w:rsidRPr="00BC4A70">
              <w:rPr>
                <w:rFonts w:ascii="Times New Roman" w:eastAsia="Times New Roman" w:hAnsi="Times New Roman" w:cs="Times New Roman"/>
                <w:lang w:eastAsia="it-IT"/>
              </w:rPr>
              <w:t xml:space="preserve"> qualità di  </w:t>
            </w:r>
          </w:p>
        </w:tc>
        <w:tc>
          <w:tcPr>
            <w:tcW w:w="4155" w:type="dxa"/>
            <w:gridSpan w:val="3"/>
          </w:tcPr>
          <w:p w:rsidR="00E41ED7" w:rsidRPr="00BC4A70" w:rsidRDefault="00E41ED7">
            <w:pPr>
              <w:spacing w:before="60" w:after="60" w:line="240" w:lineRule="auto"/>
              <w:rPr>
                <w:rFonts w:ascii="Times New Roman" w:eastAsia="Times New Roman" w:hAnsi="Times New Roman" w:cs="Times New Roman"/>
                <w:i/>
                <w:iCs/>
                <w:lang w:eastAsia="it-IT"/>
              </w:rPr>
            </w:pPr>
            <w:r w:rsidRPr="00BC4A70">
              <w:rPr>
                <w:rFonts w:ascii="Times New Roman" w:eastAsia="Times New Roman" w:hAnsi="Times New Roman" w:cs="Times New Roman"/>
                <w:i/>
                <w:iCs/>
                <w:sz w:val="18"/>
                <w:lang w:eastAsia="it-IT"/>
              </w:rPr>
              <w:t>(</w:t>
            </w:r>
            <w:proofErr w:type="gramStart"/>
            <w:r w:rsidRPr="00BC4A70">
              <w:rPr>
                <w:rFonts w:ascii="Times New Roman" w:eastAsia="Times New Roman" w:hAnsi="Times New Roman" w:cs="Times New Roman"/>
                <w:i/>
                <w:iCs/>
                <w:sz w:val="18"/>
                <w:lang w:eastAsia="it-IT"/>
              </w:rPr>
              <w:t>titolare</w:t>
            </w:r>
            <w:proofErr w:type="gramEnd"/>
            <w:r w:rsidRPr="00BC4A70">
              <w:rPr>
                <w:rFonts w:ascii="Times New Roman" w:eastAsia="Times New Roman" w:hAnsi="Times New Roman" w:cs="Times New Roman"/>
                <w:i/>
                <w:iCs/>
                <w:sz w:val="18"/>
                <w:lang w:eastAsia="it-IT"/>
              </w:rPr>
              <w:t>, legale rappresentante, procuratore, altro)</w:t>
            </w:r>
            <w:r w:rsidRPr="00BC4A70">
              <w:rPr>
                <w:rFonts w:ascii="Times New Roman" w:eastAsia="Times New Roman" w:hAnsi="Times New Roman" w:cs="Times New Roman"/>
                <w:sz w:val="18"/>
                <w:vertAlign w:val="superscript"/>
                <w:lang w:eastAsia="it-IT"/>
              </w:rPr>
              <w:t xml:space="preserve"> </w:t>
            </w:r>
            <w:r w:rsidRPr="00BC4A70">
              <w:rPr>
                <w:rFonts w:ascii="Times New Roman" w:eastAsia="Times New Roman" w:hAnsi="Times New Roman" w:cs="Times New Roman"/>
                <w:vertAlign w:val="superscript"/>
                <w:lang w:eastAsia="it-IT"/>
              </w:rPr>
              <w:t>(</w:t>
            </w:r>
            <w:r w:rsidRPr="00BC4A70">
              <w:rPr>
                <w:rFonts w:ascii="Times New Roman" w:eastAsia="Times New Roman" w:hAnsi="Times New Roman" w:cs="Times New Roman"/>
                <w:vertAlign w:val="superscript"/>
                <w:lang w:eastAsia="it-IT"/>
              </w:rPr>
              <w:endnoteReference w:id="2"/>
            </w:r>
            <w:r w:rsidRPr="00BC4A70">
              <w:rPr>
                <w:rFonts w:ascii="Times New Roman" w:eastAsia="Times New Roman" w:hAnsi="Times New Roman" w:cs="Times New Roman"/>
                <w:vertAlign w:val="superscript"/>
                <w:lang w:eastAsia="it-IT"/>
              </w:rPr>
              <w:t>)</w:t>
            </w:r>
          </w:p>
        </w:tc>
        <w:tc>
          <w:tcPr>
            <w:tcW w:w="4860" w:type="dxa"/>
            <w:gridSpan w:val="6"/>
            <w:tcBorders>
              <w:bottom w:val="single" w:sz="4" w:space="0" w:color="auto"/>
            </w:tcBorders>
          </w:tcPr>
          <w:p w:rsidR="00E41ED7" w:rsidRPr="00BC4A70" w:rsidRDefault="00E41ED7" w:rsidP="00E41ED7">
            <w:pPr>
              <w:spacing w:before="60" w:after="60" w:line="240" w:lineRule="auto"/>
              <w:jc w:val="right"/>
              <w:rPr>
                <w:rFonts w:ascii="Times New Roman" w:eastAsia="Times New Roman" w:hAnsi="Times New Roman" w:cs="Times New Roman"/>
                <w:lang w:eastAsia="it-IT"/>
              </w:rPr>
            </w:pPr>
          </w:p>
        </w:tc>
      </w:tr>
      <w:tr w:rsidR="00E41ED7" w:rsidRPr="00BC4A70" w:rsidTr="00DB3E4C">
        <w:trPr>
          <w:cantSplit/>
          <w:jc w:val="center"/>
        </w:trPr>
        <w:tc>
          <w:tcPr>
            <w:tcW w:w="1753" w:type="dxa"/>
            <w:gridSpan w:val="3"/>
          </w:tcPr>
          <w:p w:rsidR="00E41ED7" w:rsidRPr="00BC4A70" w:rsidRDefault="00E41ED7" w:rsidP="00E41ED7">
            <w:pPr>
              <w:spacing w:before="60" w:after="60" w:line="240" w:lineRule="auto"/>
              <w:rPr>
                <w:rFonts w:ascii="Times New Roman" w:eastAsia="Times New Roman" w:hAnsi="Times New Roman" w:cs="Times New Roman"/>
                <w:lang w:eastAsia="it-IT"/>
              </w:rPr>
            </w:pPr>
            <w:proofErr w:type="gramStart"/>
            <w:r w:rsidRPr="00BC4A70">
              <w:rPr>
                <w:rFonts w:ascii="Times New Roman" w:eastAsia="Times New Roman" w:hAnsi="Times New Roman" w:cs="Times New Roman"/>
                <w:lang w:eastAsia="it-IT"/>
              </w:rPr>
              <w:t>dell’impresa</w:t>
            </w:r>
            <w:proofErr w:type="gramEnd"/>
          </w:p>
        </w:tc>
        <w:tc>
          <w:tcPr>
            <w:tcW w:w="8545" w:type="dxa"/>
            <w:gridSpan w:val="8"/>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r>
      <w:tr w:rsidR="00E41ED7" w:rsidRPr="00BC4A70" w:rsidTr="00DB3E4C">
        <w:trPr>
          <w:cantSplit/>
          <w:jc w:val="center"/>
        </w:trPr>
        <w:tc>
          <w:tcPr>
            <w:tcW w:w="858" w:type="dxa"/>
          </w:tcPr>
          <w:p w:rsidR="00E41ED7" w:rsidRPr="00BC4A70" w:rsidRDefault="0044466C" w:rsidP="00E41ED7">
            <w:pPr>
              <w:spacing w:before="60" w:after="60" w:line="240" w:lineRule="auto"/>
              <w:rPr>
                <w:rFonts w:ascii="Times New Roman" w:eastAsia="Times New Roman" w:hAnsi="Times New Roman" w:cs="Times New Roman"/>
                <w:lang w:eastAsia="it-IT"/>
              </w:rPr>
            </w:pPr>
            <w:proofErr w:type="gramStart"/>
            <w:r>
              <w:rPr>
                <w:rFonts w:ascii="Times New Roman" w:eastAsia="Times New Roman" w:hAnsi="Times New Roman" w:cs="Times New Roman"/>
                <w:lang w:eastAsia="it-IT"/>
              </w:rPr>
              <w:t>sede</w:t>
            </w:r>
            <w:proofErr w:type="gramEnd"/>
          </w:p>
        </w:tc>
        <w:tc>
          <w:tcPr>
            <w:tcW w:w="1604" w:type="dxa"/>
            <w:gridSpan w:val="3"/>
          </w:tcPr>
          <w:p w:rsidR="00E41ED7" w:rsidRPr="00BC4A70" w:rsidRDefault="00E41ED7" w:rsidP="00E41ED7">
            <w:pPr>
              <w:spacing w:after="0" w:line="240" w:lineRule="auto"/>
              <w:rPr>
                <w:rFonts w:ascii="Times New Roman" w:eastAsia="Times New Roman" w:hAnsi="Times New Roman" w:cs="Times New Roman"/>
                <w:i/>
                <w:iCs/>
                <w:lang w:eastAsia="it-IT"/>
              </w:rPr>
            </w:pPr>
            <w:r w:rsidRPr="00BC4A70">
              <w:rPr>
                <w:rFonts w:ascii="Times New Roman" w:eastAsia="Times New Roman" w:hAnsi="Times New Roman" w:cs="Times New Roman"/>
                <w:i/>
                <w:iCs/>
                <w:sz w:val="18"/>
                <w:lang w:eastAsia="it-IT"/>
              </w:rPr>
              <w:t>(</w:t>
            </w:r>
            <w:proofErr w:type="gramStart"/>
            <w:r w:rsidRPr="00BC4A70">
              <w:rPr>
                <w:rFonts w:ascii="Times New Roman" w:eastAsia="Times New Roman" w:hAnsi="Times New Roman" w:cs="Times New Roman"/>
                <w:i/>
                <w:iCs/>
                <w:sz w:val="18"/>
                <w:lang w:eastAsia="it-IT"/>
              </w:rPr>
              <w:t>comune</w:t>
            </w:r>
            <w:proofErr w:type="gramEnd"/>
            <w:r w:rsidRPr="00BC4A70">
              <w:rPr>
                <w:rFonts w:ascii="Times New Roman" w:eastAsia="Times New Roman" w:hAnsi="Times New Roman" w:cs="Times New Roman"/>
                <w:i/>
                <w:iCs/>
                <w:sz w:val="18"/>
                <w:lang w:eastAsia="it-IT"/>
              </w:rPr>
              <w:t xml:space="preserve"> italiano</w:t>
            </w:r>
            <w:r w:rsidRPr="00BC4A70">
              <w:rPr>
                <w:rFonts w:ascii="Times New Roman" w:eastAsia="Times New Roman" w:hAnsi="Times New Roman" w:cs="Times New Roman"/>
                <w:i/>
                <w:iCs/>
                <w:sz w:val="18"/>
                <w:lang w:eastAsia="it-IT"/>
              </w:rPr>
              <w:br w:type="textWrapping" w:clear="all"/>
              <w:t xml:space="preserve"> o stato estero)  </w:t>
            </w:r>
          </w:p>
        </w:tc>
        <w:tc>
          <w:tcPr>
            <w:tcW w:w="3043" w:type="dxa"/>
            <w:gridSpan w:val="2"/>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c>
          <w:tcPr>
            <w:tcW w:w="992" w:type="dxa"/>
            <w:gridSpan w:val="2"/>
          </w:tcPr>
          <w:p w:rsidR="00E41ED7" w:rsidRPr="00BC4A70" w:rsidRDefault="00E41ED7" w:rsidP="00E41ED7">
            <w:pPr>
              <w:spacing w:before="60" w:after="60" w:line="240" w:lineRule="auto"/>
              <w:jc w:val="right"/>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Cap:</w:t>
            </w:r>
          </w:p>
        </w:tc>
        <w:tc>
          <w:tcPr>
            <w:tcW w:w="1090" w:type="dxa"/>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c>
          <w:tcPr>
            <w:tcW w:w="1036" w:type="dxa"/>
          </w:tcPr>
          <w:p w:rsidR="00E41ED7" w:rsidRPr="00BC4A70" w:rsidRDefault="00E41ED7" w:rsidP="00E41ED7">
            <w:pPr>
              <w:spacing w:before="60" w:after="60" w:line="240" w:lineRule="auto"/>
              <w:jc w:val="right"/>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 xml:space="preserve">Provincia  </w:t>
            </w:r>
          </w:p>
        </w:tc>
        <w:tc>
          <w:tcPr>
            <w:tcW w:w="1675" w:type="dxa"/>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r>
      <w:tr w:rsidR="00E41ED7" w:rsidRPr="00BC4A70" w:rsidTr="00DB3E4C">
        <w:trPr>
          <w:cantSplit/>
          <w:jc w:val="center"/>
        </w:trPr>
        <w:tc>
          <w:tcPr>
            <w:tcW w:w="10298" w:type="dxa"/>
            <w:gridSpan w:val="11"/>
          </w:tcPr>
          <w:p w:rsidR="00E41ED7" w:rsidRPr="00BC4A70" w:rsidRDefault="00E41ED7" w:rsidP="00E41ED7">
            <w:pPr>
              <w:spacing w:after="0" w:line="240" w:lineRule="auto"/>
              <w:rPr>
                <w:rFonts w:ascii="Times New Roman" w:eastAsia="Times New Roman" w:hAnsi="Times New Roman" w:cs="Times New Roman"/>
                <w:sz w:val="10"/>
                <w:lang w:eastAsia="it-IT"/>
              </w:rPr>
            </w:pPr>
          </w:p>
        </w:tc>
      </w:tr>
      <w:tr w:rsidR="009D68F5" w:rsidRPr="00BC4A70" w:rsidTr="00DB3E4C">
        <w:trPr>
          <w:cantSplit/>
          <w:jc w:val="center"/>
        </w:trPr>
        <w:tc>
          <w:tcPr>
            <w:tcW w:w="1753" w:type="dxa"/>
            <w:gridSpan w:val="3"/>
          </w:tcPr>
          <w:p w:rsidR="009D68F5" w:rsidRPr="00BC4A70" w:rsidRDefault="009D68F5" w:rsidP="00E41ED7">
            <w:pPr>
              <w:spacing w:before="60" w:after="60" w:line="240" w:lineRule="auto"/>
              <w:rPr>
                <w:rFonts w:ascii="Times New Roman" w:eastAsia="Times New Roman" w:hAnsi="Times New Roman" w:cs="Times New Roman"/>
                <w:lang w:eastAsia="it-IT"/>
              </w:rPr>
            </w:pPr>
            <w:proofErr w:type="gramStart"/>
            <w:r w:rsidRPr="00BC4A70">
              <w:rPr>
                <w:rFonts w:ascii="Times New Roman" w:eastAsia="Times New Roman" w:hAnsi="Times New Roman" w:cs="Times New Roman"/>
                <w:lang w:eastAsia="it-IT"/>
              </w:rPr>
              <w:t>indirizzo</w:t>
            </w:r>
            <w:proofErr w:type="gramEnd"/>
          </w:p>
        </w:tc>
        <w:tc>
          <w:tcPr>
            <w:tcW w:w="4177" w:type="dxa"/>
            <w:gridSpan w:val="4"/>
            <w:tcBorders>
              <w:bottom w:val="single" w:sz="4" w:space="0" w:color="auto"/>
            </w:tcBorders>
          </w:tcPr>
          <w:p w:rsidR="009D68F5" w:rsidRPr="00BC4A70" w:rsidRDefault="009D68F5" w:rsidP="00E41ED7">
            <w:pPr>
              <w:spacing w:before="60" w:after="60" w:line="240" w:lineRule="auto"/>
              <w:rPr>
                <w:rFonts w:ascii="Times New Roman" w:eastAsia="Times New Roman" w:hAnsi="Times New Roman" w:cs="Times New Roman"/>
                <w:lang w:eastAsia="it-IT"/>
              </w:rPr>
            </w:pPr>
          </w:p>
        </w:tc>
        <w:tc>
          <w:tcPr>
            <w:tcW w:w="4368" w:type="dxa"/>
            <w:gridSpan w:val="4"/>
            <w:tcBorders>
              <w:left w:val="nil"/>
              <w:bottom w:val="single" w:sz="4" w:space="0" w:color="auto"/>
              <w:right w:val="single" w:sz="4" w:space="0" w:color="auto"/>
            </w:tcBorders>
          </w:tcPr>
          <w:p w:rsidR="009D68F5" w:rsidRPr="00BC4A70" w:rsidRDefault="009D68F5" w:rsidP="00E41ED7">
            <w:pPr>
              <w:spacing w:before="60" w:after="60" w:line="240" w:lineRule="auto"/>
              <w:rPr>
                <w:rFonts w:ascii="Times New Roman" w:eastAsia="Times New Roman" w:hAnsi="Times New Roman" w:cs="Times New Roman"/>
                <w:lang w:eastAsia="it-IT"/>
              </w:rPr>
            </w:pPr>
          </w:p>
        </w:tc>
      </w:tr>
    </w:tbl>
    <w:p w:rsidR="009D68F5" w:rsidRPr="00BC4A70" w:rsidRDefault="009D68F5" w:rsidP="009D68F5">
      <w:pPr>
        <w:tabs>
          <w:tab w:val="left" w:pos="1068"/>
        </w:tabs>
        <w:spacing w:before="120" w:after="120" w:line="240" w:lineRule="auto"/>
        <w:ind w:left="-284" w:right="-425"/>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Partita IVA          _______________________           Codice fiscale      __________________________________</w:t>
      </w:r>
    </w:p>
    <w:p w:rsidR="009D68F5" w:rsidRPr="00BC4A70" w:rsidRDefault="009D68F5" w:rsidP="009D68F5">
      <w:pPr>
        <w:tabs>
          <w:tab w:val="left" w:pos="1068"/>
        </w:tabs>
        <w:spacing w:before="120" w:after="120" w:line="240" w:lineRule="auto"/>
        <w:ind w:left="-284" w:right="-425"/>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Telefono              ____________________    Fax      _________________     PEC     _______________________</w:t>
      </w:r>
    </w:p>
    <w:p w:rsidR="009D68F5" w:rsidRPr="00BC4A70" w:rsidRDefault="009D68F5" w:rsidP="00E41ED7">
      <w:pPr>
        <w:tabs>
          <w:tab w:val="left" w:pos="1068"/>
        </w:tabs>
        <w:spacing w:before="120" w:after="120" w:line="240" w:lineRule="auto"/>
        <w:ind w:left="284" w:hanging="284"/>
        <w:jc w:val="center"/>
        <w:rPr>
          <w:rFonts w:ascii="Times New Roman" w:eastAsia="Times New Roman" w:hAnsi="Times New Roman" w:cs="Times New Roman"/>
          <w:b/>
          <w:lang w:val="x-none" w:eastAsia="x-none"/>
        </w:rPr>
      </w:pPr>
    </w:p>
    <w:p w:rsidR="00E41ED7" w:rsidRPr="00BC4A70" w:rsidRDefault="00E41ED7" w:rsidP="00E41ED7">
      <w:pPr>
        <w:tabs>
          <w:tab w:val="left" w:pos="1068"/>
        </w:tabs>
        <w:spacing w:before="120" w:after="120" w:line="240" w:lineRule="auto"/>
        <w:ind w:left="284" w:hanging="284"/>
        <w:jc w:val="center"/>
        <w:rPr>
          <w:rFonts w:ascii="Times New Roman" w:eastAsia="Times New Roman" w:hAnsi="Times New Roman" w:cs="Times New Roman"/>
          <w:b/>
          <w:lang w:val="x-none" w:eastAsia="x-none"/>
        </w:rPr>
      </w:pPr>
      <w:r w:rsidRPr="00BC4A70">
        <w:rPr>
          <w:rFonts w:ascii="Times New Roman" w:eastAsia="Times New Roman" w:hAnsi="Times New Roman" w:cs="Times New Roman"/>
          <w:b/>
          <w:lang w:val="x-none" w:eastAsia="x-none"/>
        </w:rPr>
        <w:t>CHIEDE  DI  PARTECIPARE  ALLA  GARA  IN  OGGETTO COME</w:t>
      </w:r>
      <w:r w:rsidRPr="00BC4A70">
        <w:rPr>
          <w:rFonts w:ascii="Times New Roman" w:eastAsia="Times New Roman" w:hAnsi="Times New Roman" w:cs="Times New Roman"/>
          <w:spacing w:val="-4"/>
          <w:lang w:val="x-none" w:eastAsia="x-none"/>
        </w:rPr>
        <w:t xml:space="preserve">  </w:t>
      </w:r>
      <w:r w:rsidRPr="00BC4A70">
        <w:rPr>
          <w:rFonts w:ascii="Times New Roman" w:eastAsia="Times New Roman" w:hAnsi="Times New Roman" w:cs="Times New Roman"/>
          <w:spacing w:val="-4"/>
          <w:vertAlign w:val="superscript"/>
          <w:lang w:val="x-none" w:eastAsia="x-none"/>
        </w:rPr>
        <w:t>(</w:t>
      </w:r>
      <w:r w:rsidRPr="00BC4A70">
        <w:rPr>
          <w:rFonts w:ascii="Times New Roman" w:eastAsia="Times New Roman" w:hAnsi="Times New Roman" w:cs="Times New Roman"/>
          <w:spacing w:val="-4"/>
          <w:vertAlign w:val="superscript"/>
          <w:lang w:val="x-none" w:eastAsia="x-none"/>
        </w:rPr>
        <w:endnoteReference w:id="3"/>
      </w:r>
      <w:r w:rsidRPr="00BC4A70">
        <w:rPr>
          <w:rFonts w:ascii="Times New Roman" w:eastAsia="Times New Roman" w:hAnsi="Times New Roman" w:cs="Times New Roman"/>
          <w:spacing w:val="-4"/>
          <w:vertAlign w:val="superscript"/>
          <w:lang w:val="x-none" w:eastAsia="x-none"/>
        </w:rPr>
        <w:t>)</w:t>
      </w:r>
    </w:p>
    <w:p w:rsidR="00B65AAC" w:rsidRPr="00BC4A70" w:rsidRDefault="00596293" w:rsidP="00B65AAC">
      <w:pPr>
        <w:rPr>
          <w:rFonts w:ascii="Times New Roman" w:hAnsi="Times New Roman" w:cs="Times New Roman"/>
          <w:b/>
        </w:rPr>
      </w:pPr>
      <w:r w:rsidRPr="00BC4A70">
        <w:rPr>
          <w:rFonts w:ascii="Times New Roman" w:hAnsi="Times New Roman" w:cs="Times New Roman"/>
          <w:b/>
          <w:sz w:val="28"/>
          <w:szCs w:val="28"/>
        </w:rPr>
        <w:t xml:space="preserve">□ </w:t>
      </w:r>
      <w:r w:rsidR="00B65AAC" w:rsidRPr="00BC4A70">
        <w:rPr>
          <w:rFonts w:ascii="Times New Roman" w:hAnsi="Times New Roman" w:cs="Times New Roman"/>
          <w:b/>
        </w:rPr>
        <w:t>impresa singola</w:t>
      </w:r>
      <w:r w:rsidRPr="00BC4A70">
        <w:rPr>
          <w:rFonts w:ascii="Times New Roman" w:hAnsi="Times New Roman" w:cs="Times New Roman"/>
          <w:b/>
        </w:rPr>
        <w:t xml:space="preserve"> </w:t>
      </w:r>
      <w:r w:rsidR="00A803A6" w:rsidRPr="00BC4A70">
        <w:rPr>
          <w:rFonts w:ascii="Times New Roman" w:hAnsi="Times New Roman" w:cs="Times New Roman"/>
          <w:b/>
        </w:rPr>
        <w:t>(imprenditore individuale o societ</w:t>
      </w:r>
      <w:r w:rsidR="00403968" w:rsidRPr="00BC4A70">
        <w:rPr>
          <w:rFonts w:ascii="Times New Roman" w:hAnsi="Times New Roman" w:cs="Times New Roman"/>
          <w:b/>
        </w:rPr>
        <w:t>à</w:t>
      </w:r>
      <w:r w:rsidR="00A803A6" w:rsidRPr="00BC4A70">
        <w:rPr>
          <w:rFonts w:ascii="Times New Roman" w:hAnsi="Times New Roman" w:cs="Times New Roman"/>
          <w:b/>
        </w:rPr>
        <w:t>)</w:t>
      </w:r>
    </w:p>
    <w:p w:rsidR="00E60D4E" w:rsidRPr="00BC4A70" w:rsidRDefault="00E60D4E" w:rsidP="00B65AAC">
      <w:pPr>
        <w:rPr>
          <w:rFonts w:ascii="Times New Roman" w:hAnsi="Times New Roman" w:cs="Times New Roman"/>
          <w:b/>
        </w:rPr>
      </w:pPr>
      <w:r w:rsidRPr="00BC4A70">
        <w:rPr>
          <w:rFonts w:ascii="Times New Roman" w:hAnsi="Times New Roman" w:cs="Times New Roman"/>
          <w:b/>
        </w:rPr>
        <w:t>OPPURE</w:t>
      </w:r>
    </w:p>
    <w:p w:rsidR="00403968" w:rsidRPr="00BC4A70" w:rsidRDefault="00403968" w:rsidP="00403968">
      <w:pPr>
        <w:rPr>
          <w:rFonts w:ascii="Times New Roman" w:hAnsi="Times New Roman" w:cs="Times New Roman"/>
          <w:b/>
        </w:rPr>
      </w:pPr>
      <w:r w:rsidRPr="00BC4A70">
        <w:rPr>
          <w:rFonts w:ascii="Times New Roman" w:hAnsi="Times New Roman" w:cs="Times New Roman"/>
          <w:b/>
        </w:rPr>
        <w:t xml:space="preserve">□ consorzio fra società cooperative di produzione e lavoro (art. 45, comma 2, </w:t>
      </w:r>
      <w:proofErr w:type="spellStart"/>
      <w:r w:rsidRPr="00BC4A70">
        <w:rPr>
          <w:rFonts w:ascii="Times New Roman" w:hAnsi="Times New Roman" w:cs="Times New Roman"/>
          <w:b/>
        </w:rPr>
        <w:t>lett</w:t>
      </w:r>
      <w:proofErr w:type="spellEnd"/>
      <w:r w:rsidRPr="00BC4A70">
        <w:rPr>
          <w:rFonts w:ascii="Times New Roman" w:hAnsi="Times New Roman" w:cs="Times New Roman"/>
          <w:b/>
        </w:rPr>
        <w:t xml:space="preserve">.  b) del D. </w:t>
      </w:r>
      <w:proofErr w:type="spellStart"/>
      <w:r w:rsidRPr="00BC4A70">
        <w:rPr>
          <w:rFonts w:ascii="Times New Roman" w:hAnsi="Times New Roman" w:cs="Times New Roman"/>
          <w:b/>
        </w:rPr>
        <w:t>Lgs</w:t>
      </w:r>
      <w:proofErr w:type="spellEnd"/>
      <w:r w:rsidRPr="00BC4A70">
        <w:rPr>
          <w:rFonts w:ascii="Times New Roman" w:hAnsi="Times New Roman" w:cs="Times New Roman"/>
          <w:b/>
        </w:rPr>
        <w:t>. n.50/2016);</w:t>
      </w:r>
    </w:p>
    <w:p w:rsidR="00403968" w:rsidRPr="00BC4A70" w:rsidRDefault="00403968" w:rsidP="00B65AAC">
      <w:pPr>
        <w:rPr>
          <w:rFonts w:ascii="Times New Roman" w:hAnsi="Times New Roman" w:cs="Times New Roman"/>
          <w:b/>
        </w:rPr>
      </w:pPr>
      <w:r w:rsidRPr="00BC4A70">
        <w:rPr>
          <w:rFonts w:ascii="Times New Roman" w:hAnsi="Times New Roman" w:cs="Times New Roman"/>
          <w:b/>
        </w:rPr>
        <w:t xml:space="preserve">□ consorzio fra imprese artigiane (art. 45, comma 2, </w:t>
      </w:r>
      <w:proofErr w:type="spellStart"/>
      <w:r w:rsidRPr="00BC4A70">
        <w:rPr>
          <w:rFonts w:ascii="Times New Roman" w:hAnsi="Times New Roman" w:cs="Times New Roman"/>
          <w:b/>
        </w:rPr>
        <w:t>lett</w:t>
      </w:r>
      <w:proofErr w:type="spellEnd"/>
      <w:r w:rsidRPr="00BC4A70">
        <w:rPr>
          <w:rFonts w:ascii="Times New Roman" w:hAnsi="Times New Roman" w:cs="Times New Roman"/>
          <w:b/>
        </w:rPr>
        <w:t xml:space="preserve">. b) del D. </w:t>
      </w:r>
      <w:proofErr w:type="spellStart"/>
      <w:r w:rsidRPr="00BC4A70">
        <w:rPr>
          <w:rFonts w:ascii="Times New Roman" w:hAnsi="Times New Roman" w:cs="Times New Roman"/>
          <w:b/>
        </w:rPr>
        <w:t>Lgs</w:t>
      </w:r>
      <w:proofErr w:type="spellEnd"/>
      <w:r w:rsidRPr="00BC4A70">
        <w:rPr>
          <w:rFonts w:ascii="Times New Roman" w:hAnsi="Times New Roman" w:cs="Times New Roman"/>
          <w:b/>
        </w:rPr>
        <w:t>. n. 50/2016);</w:t>
      </w:r>
    </w:p>
    <w:p w:rsidR="00E60D4E" w:rsidRPr="00BC4A70" w:rsidRDefault="00403968" w:rsidP="00403968">
      <w:pPr>
        <w:rPr>
          <w:rFonts w:ascii="Times New Roman" w:hAnsi="Times New Roman" w:cs="Times New Roman"/>
          <w:b/>
        </w:rPr>
      </w:pPr>
      <w:r w:rsidRPr="00BC4A70">
        <w:rPr>
          <w:rFonts w:ascii="Times New Roman" w:hAnsi="Times New Roman" w:cs="Times New Roman"/>
          <w:b/>
          <w:sz w:val="28"/>
          <w:szCs w:val="28"/>
        </w:rPr>
        <w:t xml:space="preserve">□ </w:t>
      </w:r>
      <w:r w:rsidRPr="00BC4A70">
        <w:rPr>
          <w:rFonts w:ascii="Times New Roman" w:hAnsi="Times New Roman" w:cs="Times New Roman"/>
          <w:b/>
        </w:rPr>
        <w:t xml:space="preserve">consorzio stabile (art. 45, </w:t>
      </w:r>
      <w:proofErr w:type="gramStart"/>
      <w:r w:rsidRPr="00BC4A70">
        <w:rPr>
          <w:rFonts w:ascii="Times New Roman" w:hAnsi="Times New Roman" w:cs="Times New Roman"/>
          <w:b/>
        </w:rPr>
        <w:t>comma  2</w:t>
      </w:r>
      <w:proofErr w:type="gramEnd"/>
      <w:r w:rsidRPr="00BC4A70">
        <w:rPr>
          <w:rFonts w:ascii="Times New Roman" w:hAnsi="Times New Roman" w:cs="Times New Roman"/>
          <w:b/>
        </w:rPr>
        <w:t xml:space="preserve">, </w:t>
      </w:r>
      <w:proofErr w:type="spellStart"/>
      <w:r w:rsidRPr="00BC4A70">
        <w:rPr>
          <w:rFonts w:ascii="Times New Roman" w:hAnsi="Times New Roman" w:cs="Times New Roman"/>
          <w:b/>
        </w:rPr>
        <w:t>lett</w:t>
      </w:r>
      <w:proofErr w:type="spellEnd"/>
      <w:r w:rsidRPr="00BC4A70">
        <w:rPr>
          <w:rFonts w:ascii="Times New Roman" w:hAnsi="Times New Roman" w:cs="Times New Roman"/>
          <w:b/>
        </w:rPr>
        <w:t xml:space="preserve">. c) del D. </w:t>
      </w:r>
      <w:proofErr w:type="spellStart"/>
      <w:r w:rsidRPr="00BC4A70">
        <w:rPr>
          <w:rFonts w:ascii="Times New Roman" w:hAnsi="Times New Roman" w:cs="Times New Roman"/>
          <w:b/>
        </w:rPr>
        <w:t>Lgs</w:t>
      </w:r>
      <w:proofErr w:type="spellEnd"/>
      <w:r w:rsidRPr="00BC4A70">
        <w:rPr>
          <w:rFonts w:ascii="Times New Roman" w:hAnsi="Times New Roman" w:cs="Times New Roman"/>
          <w:b/>
        </w:rPr>
        <w:t xml:space="preserve">. n. 50/2016) </w:t>
      </w:r>
    </w:p>
    <w:p w:rsidR="00E60D4E" w:rsidRPr="00BC4A70" w:rsidRDefault="00E60D4E" w:rsidP="00E60D4E">
      <w:pPr>
        <w:spacing w:after="0" w:line="240" w:lineRule="auto"/>
        <w:ind w:left="284" w:right="-1" w:hanging="284"/>
        <w:jc w:val="both"/>
        <w:rPr>
          <w:rFonts w:ascii="Times New Roman" w:eastAsia="Times New Roman" w:hAnsi="Times New Roman" w:cs="Times New Roman"/>
          <w:lang w:eastAsia="it-IT"/>
        </w:rPr>
      </w:pPr>
      <w:proofErr w:type="gramStart"/>
      <w:r w:rsidRPr="00BC4A70">
        <w:rPr>
          <w:rFonts w:ascii="Times New Roman" w:eastAsia="Times New Roman" w:hAnsi="Times New Roman" w:cs="Times New Roman"/>
          <w:lang w:eastAsia="it-IT"/>
        </w:rPr>
        <w:t>e</w:t>
      </w:r>
      <w:proofErr w:type="gramEnd"/>
      <w:r w:rsidRPr="00BC4A70">
        <w:rPr>
          <w:rFonts w:ascii="Times New Roman" w:eastAsia="Times New Roman" w:hAnsi="Times New Roman" w:cs="Times New Roman"/>
          <w:lang w:eastAsia="it-IT"/>
        </w:rPr>
        <w:t xml:space="preserve"> che, ai sensi degli 47, comma 7 ultimo periodo, del decreto legislativo n. 50 del 2016, questo consorzio</w:t>
      </w:r>
      <w:r w:rsidRPr="00BC4A70">
        <w:rPr>
          <w:rFonts w:ascii="Times New Roman" w:hAnsi="Times New Roman" w:cs="Times New Roman"/>
          <w:b/>
        </w:rPr>
        <w:t xml:space="preserve"> </w:t>
      </w:r>
      <w:r w:rsidR="00FC3A01" w:rsidRPr="00BC4A70">
        <w:rPr>
          <w:rFonts w:ascii="Times New Roman" w:hAnsi="Times New Roman" w:cs="Times New Roman"/>
          <w:b/>
        </w:rPr>
        <w:t>(</w:t>
      </w:r>
      <w:r w:rsidR="0092766E" w:rsidRPr="00BC4A70">
        <w:rPr>
          <w:rFonts w:ascii="Times New Roman" w:hAnsi="Times New Roman" w:cs="Times New Roman"/>
        </w:rPr>
        <w:t xml:space="preserve">fra società </w:t>
      </w:r>
      <w:r w:rsidRPr="00BC4A70">
        <w:rPr>
          <w:rFonts w:ascii="Times New Roman" w:hAnsi="Times New Roman" w:cs="Times New Roman"/>
        </w:rPr>
        <w:t>cooperative di produzione e lavoro/</w:t>
      </w:r>
      <w:r w:rsidRPr="00BC4A70">
        <w:rPr>
          <w:rFonts w:ascii="Times New Roman" w:eastAsia="Times New Roman" w:hAnsi="Times New Roman" w:cs="Times New Roman"/>
          <w:lang w:eastAsia="it-IT"/>
        </w:rPr>
        <w:t xml:space="preserve"> </w:t>
      </w:r>
      <w:r w:rsidRPr="00BC4A70">
        <w:rPr>
          <w:rFonts w:ascii="Times New Roman" w:hAnsi="Times New Roman" w:cs="Times New Roman"/>
        </w:rPr>
        <w:t>fra imprese artigiane/stabile</w:t>
      </w:r>
      <w:r w:rsidR="00FC3A01" w:rsidRPr="00BC4A70">
        <w:rPr>
          <w:rFonts w:ascii="Times New Roman" w:hAnsi="Times New Roman" w:cs="Times New Roman"/>
        </w:rPr>
        <w:t>)</w:t>
      </w:r>
      <w:r w:rsidRPr="00BC4A70">
        <w:rPr>
          <w:rFonts w:ascii="Times New Roman" w:eastAsia="Times New Roman" w:hAnsi="Times New Roman" w:cs="Times New Roman"/>
          <w:lang w:eastAsia="it-IT"/>
        </w:rPr>
        <w:t xml:space="preserve"> concorre:</w:t>
      </w:r>
      <w:r w:rsidRPr="00BC4A70">
        <w:rPr>
          <w:rFonts w:ascii="Times New Roman" w:eastAsia="Times New Roman" w:hAnsi="Times New Roman" w:cs="Times New Roman"/>
          <w:vertAlign w:val="superscript"/>
          <w:lang w:eastAsia="it-IT"/>
        </w:rPr>
        <w:t xml:space="preserve"> </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8"/>
        <w:gridCol w:w="108"/>
        <w:gridCol w:w="283"/>
        <w:gridCol w:w="34"/>
        <w:gridCol w:w="3652"/>
        <w:gridCol w:w="1417"/>
        <w:gridCol w:w="3153"/>
        <w:gridCol w:w="391"/>
      </w:tblGrid>
      <w:tr w:rsidR="00E60D4E" w:rsidRPr="00BC4A70" w:rsidTr="00A432DE">
        <w:tc>
          <w:tcPr>
            <w:tcW w:w="426" w:type="dxa"/>
            <w:gridSpan w:val="2"/>
            <w:tcBorders>
              <w:top w:val="nil"/>
              <w:left w:val="nil"/>
              <w:bottom w:val="nil"/>
              <w:right w:val="nil"/>
            </w:tcBorders>
          </w:tcPr>
          <w:p w:rsidR="00E60D4E" w:rsidRPr="00BC4A70" w:rsidRDefault="00E60D4E" w:rsidP="00A432DE">
            <w:pPr>
              <w:spacing w:before="40" w:after="40" w:line="240" w:lineRule="auto"/>
              <w:ind w:right="-1"/>
              <w:jc w:val="both"/>
              <w:rPr>
                <w:rFonts w:ascii="Times New Roman" w:eastAsia="Times New Roman" w:hAnsi="Times New Roman" w:cs="Times New Roman"/>
                <w:lang w:eastAsia="it-IT"/>
              </w:rPr>
            </w:pPr>
            <w:r w:rsidRPr="00BC4A70">
              <w:rPr>
                <w:rFonts w:ascii="Times New Roman" w:hAnsi="Times New Roman" w:cs="Times New Roman"/>
              </w:rPr>
              <w:t>□</w:t>
            </w:r>
          </w:p>
        </w:tc>
        <w:tc>
          <w:tcPr>
            <w:tcW w:w="283" w:type="dxa"/>
            <w:tcBorders>
              <w:top w:val="nil"/>
              <w:left w:val="nil"/>
              <w:bottom w:val="nil"/>
              <w:right w:val="nil"/>
            </w:tcBorders>
            <w:tcMar>
              <w:left w:w="28" w:type="dxa"/>
              <w:right w:w="28" w:type="dxa"/>
            </w:tcMar>
          </w:tcPr>
          <w:p w:rsidR="00E60D4E" w:rsidRPr="00BC4A70" w:rsidRDefault="00E60D4E" w:rsidP="00A432DE">
            <w:pPr>
              <w:spacing w:before="40" w:after="40" w:line="240" w:lineRule="auto"/>
              <w:ind w:right="-1"/>
              <w:rPr>
                <w:rFonts w:ascii="Times New Roman" w:eastAsia="Times New Roman" w:hAnsi="Times New Roman" w:cs="Times New Roman"/>
                <w:lang w:eastAsia="it-IT"/>
              </w:rPr>
            </w:pPr>
            <w:proofErr w:type="gramStart"/>
            <w:r w:rsidRPr="00BC4A70">
              <w:rPr>
                <w:rFonts w:ascii="Times New Roman" w:eastAsia="Times New Roman" w:hAnsi="Times New Roman" w:cs="Times New Roman"/>
                <w:lang w:eastAsia="it-IT"/>
              </w:rPr>
              <w:t>a</w:t>
            </w:r>
            <w:proofErr w:type="gramEnd"/>
            <w:r w:rsidRPr="00BC4A70">
              <w:rPr>
                <w:rFonts w:ascii="Times New Roman" w:eastAsia="Times New Roman" w:hAnsi="Times New Roman" w:cs="Times New Roman"/>
                <w:lang w:eastAsia="it-IT"/>
              </w:rPr>
              <w:t>)</w:t>
            </w:r>
          </w:p>
        </w:tc>
        <w:tc>
          <w:tcPr>
            <w:tcW w:w="8647" w:type="dxa"/>
            <w:gridSpan w:val="5"/>
            <w:tcBorders>
              <w:top w:val="nil"/>
              <w:left w:val="nil"/>
              <w:bottom w:val="nil"/>
              <w:right w:val="nil"/>
            </w:tcBorders>
          </w:tcPr>
          <w:p w:rsidR="00E60D4E" w:rsidRPr="00BC4A70" w:rsidRDefault="00E60D4E" w:rsidP="00A432DE">
            <w:pPr>
              <w:spacing w:before="20" w:after="20" w:line="240" w:lineRule="auto"/>
              <w:ind w:left="110" w:right="-1" w:hanging="110"/>
              <w:jc w:val="both"/>
              <w:rPr>
                <w:rFonts w:ascii="Times New Roman" w:eastAsia="Times New Roman" w:hAnsi="Times New Roman" w:cs="Times New Roman"/>
                <w:lang w:eastAsia="it-IT"/>
              </w:rPr>
            </w:pPr>
            <w:proofErr w:type="gramStart"/>
            <w:r w:rsidRPr="00BC4A70">
              <w:rPr>
                <w:rFonts w:ascii="Times New Roman" w:eastAsia="Times New Roman" w:hAnsi="Times New Roman" w:cs="Times New Roman"/>
                <w:lang w:eastAsia="it-IT"/>
              </w:rPr>
              <w:t>in</w:t>
            </w:r>
            <w:proofErr w:type="gramEnd"/>
            <w:r w:rsidRPr="00BC4A70">
              <w:rPr>
                <w:rFonts w:ascii="Times New Roman" w:eastAsia="Times New Roman" w:hAnsi="Times New Roman" w:cs="Times New Roman"/>
                <w:lang w:eastAsia="it-IT"/>
              </w:rPr>
              <w:t xml:space="preserve"> proprio con la propria organizzazione consortile e non per conto dei consorziati;</w:t>
            </w:r>
          </w:p>
        </w:tc>
      </w:tr>
      <w:tr w:rsidR="00E60D4E" w:rsidRPr="00BC4A70" w:rsidTr="00A432DE">
        <w:tc>
          <w:tcPr>
            <w:tcW w:w="426" w:type="dxa"/>
            <w:gridSpan w:val="2"/>
            <w:tcBorders>
              <w:top w:val="nil"/>
              <w:left w:val="nil"/>
              <w:bottom w:val="nil"/>
              <w:right w:val="nil"/>
            </w:tcBorders>
          </w:tcPr>
          <w:p w:rsidR="00E60D4E" w:rsidRPr="00BC4A70" w:rsidRDefault="00E60D4E" w:rsidP="00A432DE">
            <w:pPr>
              <w:spacing w:before="40" w:after="40" w:line="240" w:lineRule="auto"/>
              <w:ind w:right="-1"/>
              <w:jc w:val="both"/>
              <w:rPr>
                <w:rFonts w:ascii="Times New Roman" w:eastAsia="Times New Roman" w:hAnsi="Times New Roman" w:cs="Times New Roman"/>
                <w:lang w:eastAsia="it-IT"/>
              </w:rPr>
            </w:pPr>
            <w:r w:rsidRPr="00BC4A70">
              <w:rPr>
                <w:rFonts w:ascii="Times New Roman" w:hAnsi="Times New Roman" w:cs="Times New Roman"/>
              </w:rPr>
              <w:t>□</w:t>
            </w:r>
          </w:p>
        </w:tc>
        <w:tc>
          <w:tcPr>
            <w:tcW w:w="283" w:type="dxa"/>
            <w:tcBorders>
              <w:top w:val="nil"/>
              <w:left w:val="nil"/>
              <w:bottom w:val="nil"/>
              <w:right w:val="nil"/>
            </w:tcBorders>
            <w:tcMar>
              <w:left w:w="28" w:type="dxa"/>
              <w:right w:w="28" w:type="dxa"/>
            </w:tcMar>
          </w:tcPr>
          <w:p w:rsidR="00E60D4E" w:rsidRPr="00BC4A70" w:rsidRDefault="00E60D4E" w:rsidP="00A432DE">
            <w:pPr>
              <w:spacing w:before="40" w:after="40" w:line="240" w:lineRule="auto"/>
              <w:ind w:right="-1"/>
              <w:rPr>
                <w:rFonts w:ascii="Times New Roman" w:eastAsia="Times New Roman" w:hAnsi="Times New Roman" w:cs="Times New Roman"/>
                <w:lang w:eastAsia="it-IT"/>
              </w:rPr>
            </w:pPr>
            <w:proofErr w:type="gramStart"/>
            <w:r w:rsidRPr="00BC4A70">
              <w:rPr>
                <w:rFonts w:ascii="Times New Roman" w:eastAsia="Times New Roman" w:hAnsi="Times New Roman" w:cs="Times New Roman"/>
                <w:lang w:eastAsia="it-IT"/>
              </w:rPr>
              <w:t>b</w:t>
            </w:r>
            <w:proofErr w:type="gramEnd"/>
            <w:r w:rsidRPr="00BC4A70">
              <w:rPr>
                <w:rFonts w:ascii="Times New Roman" w:eastAsia="Times New Roman" w:hAnsi="Times New Roman" w:cs="Times New Roman"/>
                <w:lang w:eastAsia="it-IT"/>
              </w:rPr>
              <w:t>)</w:t>
            </w:r>
          </w:p>
        </w:tc>
        <w:tc>
          <w:tcPr>
            <w:tcW w:w="8647" w:type="dxa"/>
            <w:gridSpan w:val="5"/>
            <w:tcBorders>
              <w:top w:val="nil"/>
              <w:left w:val="nil"/>
              <w:bottom w:val="nil"/>
              <w:right w:val="nil"/>
            </w:tcBorders>
          </w:tcPr>
          <w:p w:rsidR="00E60D4E" w:rsidRPr="00BC4A70" w:rsidRDefault="00E60D4E" w:rsidP="00A432DE">
            <w:pPr>
              <w:spacing w:before="20" w:after="20" w:line="240" w:lineRule="auto"/>
              <w:ind w:left="110" w:right="-1" w:hanging="110"/>
              <w:jc w:val="both"/>
              <w:rPr>
                <w:rFonts w:ascii="Times New Roman" w:eastAsia="Times New Roman" w:hAnsi="Times New Roman" w:cs="Times New Roman"/>
                <w:spacing w:val="-2"/>
                <w:lang w:eastAsia="it-IT"/>
              </w:rPr>
            </w:pPr>
            <w:proofErr w:type="gramStart"/>
            <w:r w:rsidRPr="00BC4A70">
              <w:rPr>
                <w:rFonts w:ascii="Times New Roman" w:eastAsia="Times New Roman" w:hAnsi="Times New Roman" w:cs="Times New Roman"/>
                <w:spacing w:val="-2"/>
                <w:lang w:eastAsia="it-IT"/>
              </w:rPr>
              <w:t>per</w:t>
            </w:r>
            <w:proofErr w:type="gramEnd"/>
            <w:r w:rsidRPr="00BC4A70">
              <w:rPr>
                <w:rFonts w:ascii="Times New Roman" w:eastAsia="Times New Roman" w:hAnsi="Times New Roman" w:cs="Times New Roman"/>
                <w:spacing w:val="-2"/>
                <w:lang w:eastAsia="it-IT"/>
              </w:rPr>
              <w:t xml:space="preserve"> conto del/i sottoelencato/i operatore/i economico/i consorziato/i, del/i quale/i </w:t>
            </w:r>
          </w:p>
          <w:p w:rsidR="00E60D4E" w:rsidRPr="00BC4A70" w:rsidRDefault="00FC3A01" w:rsidP="00DD1A48">
            <w:pPr>
              <w:spacing w:before="20" w:after="20" w:line="240" w:lineRule="auto"/>
              <w:ind w:left="110" w:right="-1" w:hanging="110"/>
              <w:jc w:val="both"/>
              <w:rPr>
                <w:rFonts w:ascii="Times New Roman" w:eastAsia="Times New Roman" w:hAnsi="Times New Roman" w:cs="Times New Roman"/>
                <w:spacing w:val="-2"/>
                <w:lang w:eastAsia="it-IT"/>
              </w:rPr>
            </w:pPr>
            <w:r w:rsidRPr="00BC4A70">
              <w:rPr>
                <w:rFonts w:ascii="Times New Roman" w:eastAsia="Times New Roman" w:hAnsi="Times New Roman" w:cs="Times New Roman"/>
                <w:spacing w:val="-2"/>
                <w:lang w:eastAsia="it-IT"/>
              </w:rPr>
              <w:t>(</w:t>
            </w:r>
            <w:proofErr w:type="gramStart"/>
            <w:r w:rsidR="00E60D4E" w:rsidRPr="00BC4A70">
              <w:rPr>
                <w:rFonts w:ascii="Times New Roman" w:eastAsia="Times New Roman" w:hAnsi="Times New Roman" w:cs="Times New Roman"/>
                <w:spacing w:val="-2"/>
                <w:lang w:eastAsia="it-IT"/>
              </w:rPr>
              <w:t>sono</w:t>
            </w:r>
            <w:proofErr w:type="gramEnd"/>
            <w:r w:rsidR="00E60D4E" w:rsidRPr="00BC4A70">
              <w:rPr>
                <w:rFonts w:ascii="Times New Roman" w:eastAsia="Times New Roman" w:hAnsi="Times New Roman" w:cs="Times New Roman"/>
                <w:spacing w:val="-2"/>
                <w:lang w:eastAsia="it-IT"/>
              </w:rPr>
              <w:t xml:space="preserve"> allegate apposite dichiarazioni </w:t>
            </w:r>
            <w:r w:rsidRPr="00BC4A70">
              <w:rPr>
                <w:rFonts w:ascii="Times New Roman" w:eastAsia="Times New Roman" w:hAnsi="Times New Roman" w:cs="Times New Roman"/>
                <w:spacing w:val="-2"/>
                <w:lang w:eastAsia="it-IT"/>
              </w:rPr>
              <w:t xml:space="preserve">afferenti il possesso dei requisiti </w:t>
            </w:r>
            <w:r w:rsidR="003E4107" w:rsidRPr="00BC4A70">
              <w:rPr>
                <w:rFonts w:ascii="Times New Roman" w:eastAsia="Times New Roman" w:hAnsi="Times New Roman" w:cs="Times New Roman"/>
                <w:spacing w:val="-2"/>
                <w:lang w:eastAsia="it-IT"/>
              </w:rPr>
              <w:t xml:space="preserve">di partecipazione </w:t>
            </w:r>
            <w:r w:rsidRPr="00BC4A70">
              <w:rPr>
                <w:rFonts w:ascii="Times New Roman" w:eastAsia="Times New Roman" w:hAnsi="Times New Roman" w:cs="Times New Roman"/>
                <w:spacing w:val="-2"/>
                <w:lang w:eastAsia="it-IT"/>
              </w:rPr>
              <w:t xml:space="preserve">di cui </w:t>
            </w:r>
            <w:r w:rsidR="00DD1A48" w:rsidRPr="00BC4A70">
              <w:rPr>
                <w:rFonts w:ascii="Times New Roman" w:eastAsia="Times New Roman" w:hAnsi="Times New Roman" w:cs="Times New Roman"/>
                <w:spacing w:val="-2"/>
                <w:lang w:eastAsia="it-IT"/>
              </w:rPr>
              <w:t>al punto 5 del disciplinare di gara</w:t>
            </w:r>
            <w:r w:rsidRPr="00BC4A70">
              <w:rPr>
                <w:rFonts w:ascii="Times New Roman" w:eastAsia="Times New Roman" w:hAnsi="Times New Roman" w:cs="Times New Roman"/>
                <w:spacing w:val="-2"/>
                <w:lang w:eastAsia="it-IT"/>
              </w:rPr>
              <w:t>)</w:t>
            </w:r>
            <w:r w:rsidR="00E60D4E" w:rsidRPr="00BC4A70">
              <w:rPr>
                <w:rFonts w:ascii="Times New Roman" w:eastAsia="Times New Roman" w:hAnsi="Times New Roman" w:cs="Times New Roman"/>
                <w:spacing w:val="-2"/>
                <w:lang w:eastAsia="it-IT"/>
              </w:rPr>
              <w:t xml:space="preserve">: </w:t>
            </w:r>
          </w:p>
        </w:tc>
      </w:tr>
      <w:tr w:rsidR="00E60D4E" w:rsidRPr="00BC4A70" w:rsidTr="00FC3A01">
        <w:trPr>
          <w:gridBefore w:val="1"/>
          <w:gridAfter w:val="1"/>
          <w:wBefore w:w="318" w:type="dxa"/>
          <w:wAfter w:w="391" w:type="dxa"/>
        </w:trPr>
        <w:tc>
          <w:tcPr>
            <w:tcW w:w="425" w:type="dxa"/>
            <w:gridSpan w:val="3"/>
            <w:tcBorders>
              <w:bottom w:val="single" w:sz="4" w:space="0" w:color="auto"/>
              <w:right w:val="dotted" w:sz="4" w:space="0" w:color="auto"/>
            </w:tcBorders>
          </w:tcPr>
          <w:p w:rsidR="00E60D4E" w:rsidRPr="00BC4A70" w:rsidRDefault="00E60D4E" w:rsidP="00E60D4E">
            <w:pPr>
              <w:pBdr>
                <w:bar w:val="dotted" w:sz="4" w:color="auto"/>
              </w:pBdr>
              <w:spacing w:before="40" w:after="40" w:line="240" w:lineRule="auto"/>
              <w:jc w:val="center"/>
              <w:rPr>
                <w:rFonts w:ascii="Times New Roman" w:eastAsia="Times New Roman" w:hAnsi="Times New Roman" w:cs="Times New Roman"/>
                <w:i/>
                <w:lang w:eastAsia="it-IT"/>
              </w:rPr>
            </w:pPr>
          </w:p>
        </w:tc>
        <w:tc>
          <w:tcPr>
            <w:tcW w:w="3652" w:type="dxa"/>
            <w:tcBorders>
              <w:left w:val="dotted" w:sz="4" w:space="0" w:color="auto"/>
              <w:bottom w:val="single" w:sz="4" w:space="0" w:color="auto"/>
              <w:right w:val="dotted" w:sz="4" w:space="0" w:color="auto"/>
            </w:tcBorders>
          </w:tcPr>
          <w:p w:rsidR="00E60D4E" w:rsidRPr="00BC4A70" w:rsidRDefault="00E60D4E" w:rsidP="00E60D4E">
            <w:pPr>
              <w:pBdr>
                <w:bar w:val="dotted" w:sz="4" w:color="auto"/>
              </w:pBdr>
              <w:spacing w:before="40" w:after="40" w:line="240" w:lineRule="auto"/>
              <w:jc w:val="center"/>
              <w:rPr>
                <w:rFonts w:ascii="Times New Roman" w:eastAsia="Times New Roman" w:hAnsi="Times New Roman" w:cs="Times New Roman"/>
                <w:i/>
                <w:lang w:eastAsia="it-IT"/>
              </w:rPr>
            </w:pPr>
            <w:r w:rsidRPr="00BC4A70">
              <w:rPr>
                <w:rFonts w:ascii="Times New Roman" w:eastAsia="Times New Roman" w:hAnsi="Times New Roman" w:cs="Times New Roman"/>
                <w:i/>
                <w:lang w:eastAsia="it-IT"/>
              </w:rPr>
              <w:t>Ragione sociale del consorziato esecutore</w:t>
            </w:r>
          </w:p>
          <w:p w:rsidR="00E60D4E" w:rsidRPr="00BC4A70" w:rsidRDefault="00E60D4E" w:rsidP="00E60D4E">
            <w:pPr>
              <w:pBdr>
                <w:bar w:val="dotted" w:sz="4" w:color="auto"/>
              </w:pBdr>
              <w:spacing w:before="40" w:after="40" w:line="240" w:lineRule="auto"/>
              <w:jc w:val="center"/>
              <w:rPr>
                <w:rFonts w:ascii="Times New Roman" w:eastAsia="Times New Roman" w:hAnsi="Times New Roman" w:cs="Times New Roman"/>
                <w:i/>
                <w:lang w:eastAsia="it-IT"/>
              </w:rPr>
            </w:pPr>
            <w:r w:rsidRPr="00BC4A70">
              <w:rPr>
                <w:rFonts w:ascii="Times New Roman" w:eastAsia="Times New Roman" w:hAnsi="Times New Roman" w:cs="Times New Roman"/>
                <w:i/>
                <w:lang w:eastAsia="it-IT"/>
              </w:rPr>
              <w:t xml:space="preserve">Sede </w:t>
            </w:r>
          </w:p>
        </w:tc>
        <w:tc>
          <w:tcPr>
            <w:tcW w:w="1417" w:type="dxa"/>
            <w:tcBorders>
              <w:left w:val="dotted" w:sz="4" w:space="0" w:color="auto"/>
              <w:bottom w:val="single" w:sz="4" w:space="0" w:color="auto"/>
              <w:right w:val="dotted" w:sz="4" w:space="0" w:color="auto"/>
            </w:tcBorders>
          </w:tcPr>
          <w:p w:rsidR="00E60D4E" w:rsidRPr="00BC4A70" w:rsidRDefault="00E60D4E" w:rsidP="00E60D4E">
            <w:pPr>
              <w:pBdr>
                <w:bar w:val="dotted" w:sz="4" w:color="auto"/>
              </w:pBdr>
              <w:spacing w:before="40" w:after="40" w:line="240" w:lineRule="auto"/>
              <w:jc w:val="center"/>
              <w:rPr>
                <w:rFonts w:ascii="Times New Roman" w:eastAsia="Times New Roman" w:hAnsi="Times New Roman" w:cs="Times New Roman"/>
                <w:i/>
                <w:lang w:eastAsia="it-IT"/>
              </w:rPr>
            </w:pPr>
            <w:r w:rsidRPr="00BC4A70">
              <w:rPr>
                <w:rFonts w:ascii="Times New Roman" w:eastAsia="Times New Roman" w:hAnsi="Times New Roman" w:cs="Times New Roman"/>
                <w:i/>
                <w:lang w:eastAsia="it-IT"/>
              </w:rPr>
              <w:t>Codice fiscale</w:t>
            </w:r>
          </w:p>
        </w:tc>
        <w:tc>
          <w:tcPr>
            <w:tcW w:w="3153" w:type="dxa"/>
            <w:tcBorders>
              <w:left w:val="dotted" w:sz="4" w:space="0" w:color="auto"/>
              <w:bottom w:val="single" w:sz="4" w:space="0" w:color="auto"/>
            </w:tcBorders>
          </w:tcPr>
          <w:p w:rsidR="00E60D4E" w:rsidRPr="00BC4A70" w:rsidRDefault="00E60D4E" w:rsidP="00E60D4E">
            <w:pPr>
              <w:pBdr>
                <w:bar w:val="dotted" w:sz="4" w:color="auto"/>
              </w:pBdr>
              <w:spacing w:before="40" w:after="40" w:line="240" w:lineRule="auto"/>
              <w:jc w:val="center"/>
              <w:rPr>
                <w:rFonts w:ascii="Times New Roman" w:eastAsia="Times New Roman" w:hAnsi="Times New Roman" w:cs="Times New Roman"/>
                <w:i/>
                <w:lang w:eastAsia="it-IT"/>
              </w:rPr>
            </w:pPr>
            <w:r w:rsidRPr="00BC4A70">
              <w:rPr>
                <w:rFonts w:ascii="Times New Roman" w:eastAsia="Times New Roman" w:hAnsi="Times New Roman" w:cs="Times New Roman"/>
              </w:rPr>
              <w:t>Parte</w:t>
            </w:r>
            <w:r w:rsidRPr="00BC4A70">
              <w:rPr>
                <w:rFonts w:ascii="Times New Roman" w:eastAsia="Times New Roman" w:hAnsi="Times New Roman" w:cs="Times New Roman"/>
                <w:spacing w:val="54"/>
              </w:rPr>
              <w:t xml:space="preserve"> </w:t>
            </w:r>
            <w:r w:rsidRPr="00BC4A70">
              <w:rPr>
                <w:rFonts w:ascii="Times New Roman" w:eastAsia="Times New Roman" w:hAnsi="Times New Roman" w:cs="Times New Roman"/>
              </w:rPr>
              <w:t>dei lavori</w:t>
            </w:r>
            <w:r w:rsidRPr="00BC4A70">
              <w:rPr>
                <w:rFonts w:ascii="Times New Roman" w:eastAsia="Times New Roman" w:hAnsi="Times New Roman" w:cs="Times New Roman"/>
                <w:spacing w:val="26"/>
              </w:rPr>
              <w:t xml:space="preserve"> </w:t>
            </w:r>
            <w:r w:rsidRPr="00BC4A70">
              <w:rPr>
                <w:rFonts w:ascii="Times New Roman" w:eastAsia="Times New Roman" w:hAnsi="Times New Roman" w:cs="Times New Roman"/>
              </w:rPr>
              <w:t>da</w:t>
            </w:r>
            <w:r w:rsidRPr="00BC4A70">
              <w:rPr>
                <w:rFonts w:ascii="Times New Roman" w:eastAsia="Times New Roman" w:hAnsi="Times New Roman" w:cs="Times New Roman"/>
                <w:spacing w:val="26"/>
              </w:rPr>
              <w:t xml:space="preserve"> </w:t>
            </w:r>
            <w:r w:rsidRPr="00BC4A70">
              <w:rPr>
                <w:rFonts w:ascii="Times New Roman" w:eastAsia="Times New Roman" w:hAnsi="Times New Roman" w:cs="Times New Roman"/>
                <w:spacing w:val="1"/>
                <w:w w:val="112"/>
              </w:rPr>
              <w:t>e</w:t>
            </w:r>
            <w:r w:rsidRPr="00BC4A70">
              <w:rPr>
                <w:rFonts w:ascii="Times New Roman" w:eastAsia="Times New Roman" w:hAnsi="Times New Roman" w:cs="Times New Roman"/>
                <w:w w:val="110"/>
              </w:rPr>
              <w:t>seguire</w:t>
            </w:r>
          </w:p>
        </w:tc>
      </w:tr>
      <w:tr w:rsidR="00E60D4E" w:rsidRPr="00BC4A70" w:rsidTr="00FC3A01">
        <w:trPr>
          <w:gridBefore w:val="1"/>
          <w:gridAfter w:val="1"/>
          <w:wBefore w:w="318" w:type="dxa"/>
          <w:wAfter w:w="391" w:type="dxa"/>
        </w:trPr>
        <w:tc>
          <w:tcPr>
            <w:tcW w:w="425" w:type="dxa"/>
            <w:gridSpan w:val="3"/>
            <w:tcBorders>
              <w:bottom w:val="dotted" w:sz="4" w:space="0" w:color="auto"/>
              <w:right w:val="dotted" w:sz="4" w:space="0" w:color="auto"/>
            </w:tcBorders>
          </w:tcPr>
          <w:p w:rsidR="00E60D4E" w:rsidRPr="00BC4A70" w:rsidRDefault="00E60D4E" w:rsidP="00E60D4E">
            <w:pPr>
              <w:spacing w:before="40" w:after="40" w:line="240" w:lineRule="auto"/>
              <w:jc w:val="center"/>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1</w:t>
            </w:r>
          </w:p>
        </w:tc>
        <w:tc>
          <w:tcPr>
            <w:tcW w:w="3652" w:type="dxa"/>
            <w:tcBorders>
              <w:left w:val="dotted" w:sz="4" w:space="0" w:color="auto"/>
              <w:bottom w:val="dotted" w:sz="4" w:space="0" w:color="auto"/>
              <w:right w:val="dotted" w:sz="4" w:space="0" w:color="auto"/>
            </w:tcBorders>
          </w:tcPr>
          <w:p w:rsidR="00E60D4E" w:rsidRPr="00BC4A70" w:rsidRDefault="00E60D4E" w:rsidP="00FC3A01">
            <w:pPr>
              <w:spacing w:before="40" w:after="40" w:line="240" w:lineRule="auto"/>
              <w:jc w:val="center"/>
              <w:rPr>
                <w:rFonts w:ascii="Times New Roman" w:eastAsia="Times New Roman" w:hAnsi="Times New Roman" w:cs="Times New Roman"/>
                <w:lang w:eastAsia="it-IT"/>
              </w:rPr>
            </w:pPr>
          </w:p>
        </w:tc>
        <w:tc>
          <w:tcPr>
            <w:tcW w:w="1417" w:type="dxa"/>
            <w:tcBorders>
              <w:left w:val="dotted" w:sz="4" w:space="0" w:color="auto"/>
              <w:bottom w:val="dotted" w:sz="4" w:space="0" w:color="auto"/>
              <w:right w:val="dotted" w:sz="4" w:space="0" w:color="auto"/>
            </w:tcBorders>
          </w:tcPr>
          <w:p w:rsidR="00E60D4E" w:rsidRPr="00BC4A70" w:rsidRDefault="00E60D4E" w:rsidP="00FC3A01">
            <w:pPr>
              <w:spacing w:before="40" w:after="40" w:line="240" w:lineRule="auto"/>
              <w:jc w:val="center"/>
              <w:rPr>
                <w:rFonts w:ascii="Times New Roman" w:eastAsia="Times New Roman" w:hAnsi="Times New Roman" w:cs="Times New Roman"/>
                <w:lang w:eastAsia="it-IT"/>
              </w:rPr>
            </w:pPr>
          </w:p>
        </w:tc>
        <w:tc>
          <w:tcPr>
            <w:tcW w:w="3153" w:type="dxa"/>
            <w:tcBorders>
              <w:left w:val="dotted" w:sz="4" w:space="0" w:color="auto"/>
              <w:bottom w:val="dotted" w:sz="4" w:space="0" w:color="auto"/>
            </w:tcBorders>
          </w:tcPr>
          <w:p w:rsidR="00E60D4E" w:rsidRPr="00BC4A70" w:rsidRDefault="00E60D4E" w:rsidP="00E60D4E">
            <w:pPr>
              <w:spacing w:before="40" w:after="40" w:line="240" w:lineRule="auto"/>
              <w:jc w:val="center"/>
              <w:rPr>
                <w:rFonts w:ascii="Times New Roman" w:eastAsia="Times New Roman" w:hAnsi="Times New Roman" w:cs="Times New Roman"/>
                <w:lang w:eastAsia="it-IT"/>
              </w:rPr>
            </w:pPr>
          </w:p>
        </w:tc>
      </w:tr>
      <w:tr w:rsidR="00E60D4E" w:rsidRPr="00BC4A70" w:rsidTr="00FC3A01">
        <w:trPr>
          <w:gridBefore w:val="1"/>
          <w:gridAfter w:val="1"/>
          <w:wBefore w:w="318" w:type="dxa"/>
          <w:wAfter w:w="391" w:type="dxa"/>
        </w:trPr>
        <w:tc>
          <w:tcPr>
            <w:tcW w:w="425" w:type="dxa"/>
            <w:gridSpan w:val="3"/>
            <w:tcBorders>
              <w:top w:val="dotted" w:sz="4" w:space="0" w:color="auto"/>
              <w:bottom w:val="dotted" w:sz="4" w:space="0" w:color="auto"/>
              <w:right w:val="dotted" w:sz="4" w:space="0" w:color="auto"/>
            </w:tcBorders>
          </w:tcPr>
          <w:p w:rsidR="00E60D4E" w:rsidRPr="00BC4A70" w:rsidRDefault="00E60D4E" w:rsidP="00E60D4E">
            <w:pPr>
              <w:spacing w:before="40" w:after="40" w:line="240" w:lineRule="auto"/>
              <w:jc w:val="center"/>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2</w:t>
            </w:r>
          </w:p>
        </w:tc>
        <w:tc>
          <w:tcPr>
            <w:tcW w:w="3652" w:type="dxa"/>
            <w:tcBorders>
              <w:top w:val="dotted" w:sz="4" w:space="0" w:color="auto"/>
              <w:left w:val="dotted" w:sz="4" w:space="0" w:color="auto"/>
              <w:bottom w:val="dotted" w:sz="4" w:space="0" w:color="auto"/>
              <w:right w:val="dotted" w:sz="4" w:space="0" w:color="auto"/>
            </w:tcBorders>
          </w:tcPr>
          <w:p w:rsidR="00E60D4E" w:rsidRPr="00BC4A70" w:rsidRDefault="00E60D4E" w:rsidP="00FC3A01">
            <w:pPr>
              <w:spacing w:before="40" w:after="40" w:line="240" w:lineRule="auto"/>
              <w:jc w:val="center"/>
              <w:rPr>
                <w:rFonts w:ascii="Times New Roman" w:eastAsia="Times New Roman" w:hAnsi="Times New Roman" w:cs="Times New Roman"/>
                <w:lang w:eastAsia="it-IT"/>
              </w:rPr>
            </w:pPr>
          </w:p>
        </w:tc>
        <w:tc>
          <w:tcPr>
            <w:tcW w:w="1417" w:type="dxa"/>
            <w:tcBorders>
              <w:top w:val="dotted" w:sz="4" w:space="0" w:color="auto"/>
              <w:left w:val="dotted" w:sz="4" w:space="0" w:color="auto"/>
              <w:bottom w:val="dotted" w:sz="4" w:space="0" w:color="auto"/>
              <w:right w:val="dotted" w:sz="4" w:space="0" w:color="auto"/>
            </w:tcBorders>
          </w:tcPr>
          <w:p w:rsidR="00E60D4E" w:rsidRPr="00BC4A70" w:rsidRDefault="00E60D4E" w:rsidP="00FC3A01">
            <w:pPr>
              <w:spacing w:before="40" w:after="40" w:line="240" w:lineRule="auto"/>
              <w:jc w:val="center"/>
              <w:rPr>
                <w:rFonts w:ascii="Times New Roman" w:eastAsia="Times New Roman" w:hAnsi="Times New Roman" w:cs="Times New Roman"/>
                <w:lang w:eastAsia="it-IT"/>
              </w:rPr>
            </w:pPr>
          </w:p>
        </w:tc>
        <w:tc>
          <w:tcPr>
            <w:tcW w:w="3153" w:type="dxa"/>
            <w:tcBorders>
              <w:top w:val="dotted" w:sz="4" w:space="0" w:color="auto"/>
              <w:left w:val="dotted" w:sz="4" w:space="0" w:color="auto"/>
              <w:bottom w:val="dotted" w:sz="4" w:space="0" w:color="auto"/>
            </w:tcBorders>
          </w:tcPr>
          <w:p w:rsidR="00E60D4E" w:rsidRPr="00BC4A70" w:rsidRDefault="00E60D4E" w:rsidP="00E60D4E">
            <w:pPr>
              <w:spacing w:before="40" w:after="40" w:line="240" w:lineRule="auto"/>
              <w:jc w:val="center"/>
              <w:rPr>
                <w:rFonts w:ascii="Times New Roman" w:eastAsia="Times New Roman" w:hAnsi="Times New Roman" w:cs="Times New Roman"/>
                <w:lang w:eastAsia="it-IT"/>
              </w:rPr>
            </w:pPr>
          </w:p>
        </w:tc>
      </w:tr>
      <w:tr w:rsidR="00E60D4E" w:rsidRPr="00BC4A70" w:rsidTr="00FC3A01">
        <w:trPr>
          <w:gridBefore w:val="1"/>
          <w:gridAfter w:val="1"/>
          <w:wBefore w:w="318" w:type="dxa"/>
          <w:wAfter w:w="391" w:type="dxa"/>
        </w:trPr>
        <w:tc>
          <w:tcPr>
            <w:tcW w:w="425" w:type="dxa"/>
            <w:gridSpan w:val="3"/>
            <w:tcBorders>
              <w:top w:val="dotted" w:sz="4" w:space="0" w:color="auto"/>
              <w:right w:val="dotted" w:sz="4" w:space="0" w:color="auto"/>
            </w:tcBorders>
          </w:tcPr>
          <w:p w:rsidR="00E60D4E" w:rsidRPr="00BC4A70" w:rsidRDefault="00E60D4E" w:rsidP="00E60D4E">
            <w:pPr>
              <w:spacing w:before="40" w:after="40" w:line="240" w:lineRule="auto"/>
              <w:jc w:val="center"/>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3</w:t>
            </w:r>
          </w:p>
        </w:tc>
        <w:tc>
          <w:tcPr>
            <w:tcW w:w="3652" w:type="dxa"/>
            <w:tcBorders>
              <w:top w:val="dotted" w:sz="4" w:space="0" w:color="auto"/>
              <w:left w:val="dotted" w:sz="4" w:space="0" w:color="auto"/>
              <w:right w:val="dotted" w:sz="4" w:space="0" w:color="auto"/>
            </w:tcBorders>
          </w:tcPr>
          <w:p w:rsidR="00E60D4E" w:rsidRPr="00BC4A70" w:rsidRDefault="00E60D4E" w:rsidP="00FC3A01">
            <w:pPr>
              <w:spacing w:before="40" w:after="40" w:line="240" w:lineRule="auto"/>
              <w:jc w:val="center"/>
              <w:rPr>
                <w:rFonts w:ascii="Times New Roman" w:eastAsia="Times New Roman" w:hAnsi="Times New Roman" w:cs="Times New Roman"/>
                <w:lang w:eastAsia="it-IT"/>
              </w:rPr>
            </w:pPr>
          </w:p>
        </w:tc>
        <w:tc>
          <w:tcPr>
            <w:tcW w:w="1417" w:type="dxa"/>
            <w:tcBorders>
              <w:top w:val="dotted" w:sz="4" w:space="0" w:color="auto"/>
              <w:left w:val="dotted" w:sz="4" w:space="0" w:color="auto"/>
              <w:right w:val="dotted" w:sz="4" w:space="0" w:color="auto"/>
            </w:tcBorders>
          </w:tcPr>
          <w:p w:rsidR="00E60D4E" w:rsidRPr="00BC4A70" w:rsidRDefault="00E60D4E" w:rsidP="00FC3A01">
            <w:pPr>
              <w:spacing w:before="40" w:after="40" w:line="240" w:lineRule="auto"/>
              <w:jc w:val="center"/>
              <w:rPr>
                <w:rFonts w:ascii="Times New Roman" w:eastAsia="Times New Roman" w:hAnsi="Times New Roman" w:cs="Times New Roman"/>
                <w:lang w:eastAsia="it-IT"/>
              </w:rPr>
            </w:pPr>
          </w:p>
        </w:tc>
        <w:tc>
          <w:tcPr>
            <w:tcW w:w="3153" w:type="dxa"/>
            <w:tcBorders>
              <w:top w:val="dotted" w:sz="4" w:space="0" w:color="auto"/>
              <w:left w:val="dotted" w:sz="4" w:space="0" w:color="auto"/>
            </w:tcBorders>
          </w:tcPr>
          <w:p w:rsidR="00E60D4E" w:rsidRPr="00BC4A70" w:rsidRDefault="00E60D4E" w:rsidP="00E60D4E">
            <w:pPr>
              <w:spacing w:before="40" w:after="40" w:line="240" w:lineRule="auto"/>
              <w:jc w:val="center"/>
              <w:rPr>
                <w:rFonts w:ascii="Times New Roman" w:eastAsia="Times New Roman" w:hAnsi="Times New Roman" w:cs="Times New Roman"/>
                <w:lang w:eastAsia="it-IT"/>
              </w:rPr>
            </w:pPr>
          </w:p>
        </w:tc>
      </w:tr>
    </w:tbl>
    <w:p w:rsidR="00E60D4E" w:rsidRPr="00BC4A70" w:rsidRDefault="00E60D4E" w:rsidP="009A24EA">
      <w:pPr>
        <w:ind w:left="708"/>
        <w:rPr>
          <w:rFonts w:ascii="Times New Roman" w:hAnsi="Times New Roman" w:cs="Times New Roman"/>
          <w:b/>
        </w:rPr>
      </w:pPr>
    </w:p>
    <w:p w:rsidR="00B65AAC" w:rsidRPr="00BC4A70" w:rsidRDefault="00B65AAC" w:rsidP="00B65AAC">
      <w:pPr>
        <w:rPr>
          <w:rFonts w:ascii="Times New Roman" w:hAnsi="Times New Roman" w:cs="Times New Roman"/>
        </w:rPr>
      </w:pPr>
      <w:r w:rsidRPr="00BC4A70">
        <w:rPr>
          <w:rFonts w:ascii="Times New Roman" w:hAnsi="Times New Roman" w:cs="Times New Roman"/>
        </w:rPr>
        <w:lastRenderedPageBreak/>
        <w:t>Oppure</w:t>
      </w:r>
    </w:p>
    <w:p w:rsidR="00B65AAC" w:rsidRPr="00BC4A70" w:rsidRDefault="00596293" w:rsidP="004C7EFD">
      <w:pPr>
        <w:jc w:val="both"/>
        <w:rPr>
          <w:rFonts w:ascii="Times New Roman" w:hAnsi="Times New Roman" w:cs="Times New Roman"/>
        </w:rPr>
      </w:pPr>
      <w:r w:rsidRPr="00BC4A70">
        <w:rPr>
          <w:rFonts w:ascii="Times New Roman" w:hAnsi="Times New Roman" w:cs="Times New Roman"/>
          <w:b/>
          <w:sz w:val="28"/>
          <w:szCs w:val="28"/>
        </w:rPr>
        <w:t xml:space="preserve">□ </w:t>
      </w:r>
      <w:r w:rsidR="00B65AAC" w:rsidRPr="00BC4A70">
        <w:rPr>
          <w:rFonts w:ascii="Times New Roman" w:hAnsi="Times New Roman" w:cs="Times New Roman"/>
          <w:b/>
        </w:rPr>
        <w:t>capogruppo</w:t>
      </w:r>
      <w:r w:rsidR="00B65AAC" w:rsidRPr="00BC4A70">
        <w:rPr>
          <w:rFonts w:ascii="Times New Roman" w:hAnsi="Times New Roman" w:cs="Times New Roman"/>
        </w:rPr>
        <w:t xml:space="preserve"> di un’associazione temporanea o di un consorzio o di un GEIE di tipo orizzontale/verticale/misto </w:t>
      </w:r>
      <w:r w:rsidR="00B65AAC" w:rsidRPr="00BC4A70">
        <w:rPr>
          <w:rFonts w:ascii="Times New Roman" w:hAnsi="Times New Roman" w:cs="Times New Roman"/>
          <w:b/>
        </w:rPr>
        <w:t>già costituito</w:t>
      </w:r>
      <w:r w:rsidR="00B65AAC" w:rsidRPr="00BC4A70">
        <w:rPr>
          <w:rFonts w:ascii="Times New Roman" w:hAnsi="Times New Roman" w:cs="Times New Roman"/>
        </w:rPr>
        <w:t xml:space="preserve"> fra le seguenti imprese:</w:t>
      </w:r>
    </w:p>
    <w:p w:rsidR="00B65AAC" w:rsidRPr="00BC4A70" w:rsidRDefault="00B65AAC" w:rsidP="00B65AAC">
      <w:pPr>
        <w:rPr>
          <w:rFonts w:ascii="Times New Roman" w:hAnsi="Times New Roman" w:cs="Times New Roman"/>
        </w:rPr>
      </w:pPr>
      <w:r w:rsidRPr="00BC4A70">
        <w:rPr>
          <w:rFonts w:ascii="Times New Roman" w:hAnsi="Times New Roman" w:cs="Times New Roman"/>
        </w:rPr>
        <w:t>………………………………………………………………………….…………………………</w:t>
      </w:r>
    </w:p>
    <w:p w:rsidR="00B65AAC" w:rsidRPr="00BC4A70" w:rsidRDefault="00B65AAC" w:rsidP="00B65AAC">
      <w:pPr>
        <w:rPr>
          <w:rFonts w:ascii="Times New Roman" w:hAnsi="Times New Roman" w:cs="Times New Roman"/>
        </w:rPr>
      </w:pPr>
      <w:r w:rsidRPr="00BC4A70">
        <w:rPr>
          <w:rFonts w:ascii="Times New Roman" w:hAnsi="Times New Roman" w:cs="Times New Roman"/>
        </w:rPr>
        <w:t>…………………………………………………………………………………………………….</w:t>
      </w:r>
    </w:p>
    <w:p w:rsidR="00B65AAC" w:rsidRPr="00BC4A70" w:rsidRDefault="00B65AAC" w:rsidP="00B65AAC">
      <w:pPr>
        <w:rPr>
          <w:rFonts w:ascii="Times New Roman" w:hAnsi="Times New Roman" w:cs="Times New Roman"/>
        </w:rPr>
      </w:pPr>
      <w:r w:rsidRPr="00BC4A70">
        <w:rPr>
          <w:rFonts w:ascii="Times New Roman" w:hAnsi="Times New Roman" w:cs="Times New Roman"/>
        </w:rPr>
        <w:t>……………………………………………………………………………………………………</w:t>
      </w:r>
    </w:p>
    <w:p w:rsidR="00B65AAC" w:rsidRPr="00BC4A70" w:rsidRDefault="00B65AAC" w:rsidP="00B65AAC">
      <w:pPr>
        <w:rPr>
          <w:rFonts w:ascii="Times New Roman" w:hAnsi="Times New Roman" w:cs="Times New Roman"/>
        </w:rPr>
      </w:pPr>
      <w:r w:rsidRPr="00BC4A70">
        <w:rPr>
          <w:rFonts w:ascii="Times New Roman" w:hAnsi="Times New Roman" w:cs="Times New Roman"/>
        </w:rPr>
        <w:t>Oppure</w:t>
      </w:r>
    </w:p>
    <w:p w:rsidR="00B65AAC" w:rsidRPr="00BC4A70" w:rsidRDefault="00596293" w:rsidP="004C7EFD">
      <w:pPr>
        <w:jc w:val="both"/>
        <w:rPr>
          <w:rFonts w:ascii="Times New Roman" w:hAnsi="Times New Roman" w:cs="Times New Roman"/>
        </w:rPr>
      </w:pPr>
      <w:r w:rsidRPr="00BC4A70">
        <w:rPr>
          <w:rFonts w:ascii="Times New Roman" w:hAnsi="Times New Roman" w:cs="Times New Roman"/>
          <w:b/>
          <w:sz w:val="28"/>
          <w:szCs w:val="28"/>
        </w:rPr>
        <w:t xml:space="preserve">□ </w:t>
      </w:r>
      <w:r w:rsidR="00B65AAC" w:rsidRPr="00BC4A70">
        <w:rPr>
          <w:rFonts w:ascii="Times New Roman" w:hAnsi="Times New Roman" w:cs="Times New Roman"/>
          <w:b/>
        </w:rPr>
        <w:t>capogruppo</w:t>
      </w:r>
      <w:r w:rsidR="00B65AAC" w:rsidRPr="00BC4A70">
        <w:rPr>
          <w:rFonts w:ascii="Times New Roman" w:hAnsi="Times New Roman" w:cs="Times New Roman"/>
        </w:rPr>
        <w:t xml:space="preserve"> di un’associazione temporanea o di un consorzio o di un GEIE di tipo orizzontale/verticale/misto </w:t>
      </w:r>
      <w:r w:rsidR="00B65AAC" w:rsidRPr="00BC4A70">
        <w:rPr>
          <w:rFonts w:ascii="Times New Roman" w:hAnsi="Times New Roman" w:cs="Times New Roman"/>
          <w:b/>
        </w:rPr>
        <w:t>da costituirsi</w:t>
      </w:r>
      <w:r w:rsidR="00B65AAC" w:rsidRPr="00BC4A70">
        <w:rPr>
          <w:rFonts w:ascii="Times New Roman" w:hAnsi="Times New Roman" w:cs="Times New Roman"/>
        </w:rPr>
        <w:t xml:space="preserve"> fra le seguenti imprese:</w:t>
      </w:r>
    </w:p>
    <w:p w:rsidR="00B65AAC" w:rsidRPr="00BC4A70" w:rsidRDefault="00B65AAC" w:rsidP="00B65AAC">
      <w:pPr>
        <w:rPr>
          <w:rFonts w:ascii="Times New Roman" w:hAnsi="Times New Roman" w:cs="Times New Roman"/>
        </w:rPr>
      </w:pPr>
      <w:r w:rsidRPr="00BC4A70">
        <w:rPr>
          <w:rFonts w:ascii="Times New Roman" w:hAnsi="Times New Roman" w:cs="Times New Roman"/>
        </w:rPr>
        <w:t>…………………………………………………………………………………………………..</w:t>
      </w:r>
    </w:p>
    <w:p w:rsidR="00B65AAC" w:rsidRPr="00BC4A70" w:rsidRDefault="00B65AAC" w:rsidP="00B65AAC">
      <w:pPr>
        <w:rPr>
          <w:rFonts w:ascii="Times New Roman" w:hAnsi="Times New Roman" w:cs="Times New Roman"/>
        </w:rPr>
      </w:pPr>
      <w:r w:rsidRPr="00BC4A70">
        <w:rPr>
          <w:rFonts w:ascii="Times New Roman" w:hAnsi="Times New Roman" w:cs="Times New Roman"/>
        </w:rPr>
        <w:t>……………………………………………………………………………………………………</w:t>
      </w:r>
    </w:p>
    <w:p w:rsidR="00B65AAC" w:rsidRPr="00BC4A70" w:rsidRDefault="00B65AAC" w:rsidP="00B65AAC">
      <w:pPr>
        <w:rPr>
          <w:rFonts w:ascii="Times New Roman" w:hAnsi="Times New Roman" w:cs="Times New Roman"/>
        </w:rPr>
      </w:pPr>
      <w:r w:rsidRPr="00BC4A70">
        <w:rPr>
          <w:rFonts w:ascii="Times New Roman" w:hAnsi="Times New Roman" w:cs="Times New Roman"/>
        </w:rPr>
        <w:t>……………………………………………………………………………………………………</w:t>
      </w:r>
    </w:p>
    <w:p w:rsidR="00B65AAC" w:rsidRPr="00BC4A70" w:rsidRDefault="00B65AAC" w:rsidP="00B65AAC">
      <w:pPr>
        <w:rPr>
          <w:rFonts w:ascii="Times New Roman" w:hAnsi="Times New Roman" w:cs="Times New Roman"/>
        </w:rPr>
      </w:pPr>
      <w:r w:rsidRPr="00BC4A70">
        <w:rPr>
          <w:rFonts w:ascii="Times New Roman" w:hAnsi="Times New Roman" w:cs="Times New Roman"/>
        </w:rPr>
        <w:t>Oppure</w:t>
      </w:r>
    </w:p>
    <w:p w:rsidR="00B65AAC" w:rsidRPr="00BC4A70" w:rsidRDefault="00596293" w:rsidP="004C7EFD">
      <w:pPr>
        <w:jc w:val="both"/>
        <w:rPr>
          <w:rFonts w:ascii="Times New Roman" w:hAnsi="Times New Roman" w:cs="Times New Roman"/>
        </w:rPr>
      </w:pPr>
      <w:r w:rsidRPr="00BC4A70">
        <w:rPr>
          <w:rFonts w:ascii="Times New Roman" w:hAnsi="Times New Roman" w:cs="Times New Roman"/>
          <w:b/>
          <w:sz w:val="28"/>
          <w:szCs w:val="28"/>
        </w:rPr>
        <w:t>□</w:t>
      </w:r>
      <w:r w:rsidRPr="00BC4A70">
        <w:rPr>
          <w:rFonts w:ascii="Times New Roman" w:hAnsi="Times New Roman" w:cs="Times New Roman"/>
          <w:sz w:val="28"/>
          <w:szCs w:val="28"/>
        </w:rPr>
        <w:t xml:space="preserve"> </w:t>
      </w:r>
      <w:r w:rsidR="00B65AAC" w:rsidRPr="00BC4A70">
        <w:rPr>
          <w:rFonts w:ascii="Times New Roman" w:hAnsi="Times New Roman" w:cs="Times New Roman"/>
          <w:b/>
        </w:rPr>
        <w:t>mandante</w:t>
      </w:r>
      <w:r w:rsidR="00B65AAC" w:rsidRPr="00BC4A70">
        <w:rPr>
          <w:rFonts w:ascii="Times New Roman" w:hAnsi="Times New Roman" w:cs="Times New Roman"/>
        </w:rPr>
        <w:t xml:space="preserve"> una associazione temporanea o di un consorzio o di un GEIE di tipo orizzontale/verticale/misto </w:t>
      </w:r>
      <w:r w:rsidR="00B65AAC" w:rsidRPr="00BC4A70">
        <w:rPr>
          <w:rFonts w:ascii="Times New Roman" w:hAnsi="Times New Roman" w:cs="Times New Roman"/>
          <w:b/>
        </w:rPr>
        <w:t>già costituito</w:t>
      </w:r>
      <w:r w:rsidR="00B65AAC" w:rsidRPr="00BC4A70">
        <w:rPr>
          <w:rFonts w:ascii="Times New Roman" w:hAnsi="Times New Roman" w:cs="Times New Roman"/>
        </w:rPr>
        <w:t xml:space="preserve"> fra le imprese:</w:t>
      </w:r>
    </w:p>
    <w:p w:rsidR="00B65AAC" w:rsidRPr="00BC4A70" w:rsidRDefault="00B65AAC" w:rsidP="00B65AAC">
      <w:pPr>
        <w:rPr>
          <w:rFonts w:ascii="Times New Roman" w:hAnsi="Times New Roman" w:cs="Times New Roman"/>
        </w:rPr>
      </w:pPr>
      <w:r w:rsidRPr="00BC4A70">
        <w:rPr>
          <w:rFonts w:ascii="Times New Roman" w:hAnsi="Times New Roman" w:cs="Times New Roman"/>
        </w:rPr>
        <w:t>…………………………………………………………………………………………………….</w:t>
      </w:r>
    </w:p>
    <w:p w:rsidR="00B65AAC" w:rsidRPr="00BC4A70" w:rsidRDefault="00B65AAC" w:rsidP="00B65AAC">
      <w:pPr>
        <w:rPr>
          <w:rFonts w:ascii="Times New Roman" w:hAnsi="Times New Roman" w:cs="Times New Roman"/>
        </w:rPr>
      </w:pPr>
      <w:r w:rsidRPr="00BC4A70">
        <w:rPr>
          <w:rFonts w:ascii="Times New Roman" w:hAnsi="Times New Roman" w:cs="Times New Roman"/>
        </w:rPr>
        <w:t>…………………………………………………………………………………………………….</w:t>
      </w:r>
    </w:p>
    <w:p w:rsidR="00B65AAC" w:rsidRPr="00BC4A70" w:rsidRDefault="00B65AAC" w:rsidP="00B65AAC">
      <w:pPr>
        <w:rPr>
          <w:rFonts w:ascii="Times New Roman" w:hAnsi="Times New Roman" w:cs="Times New Roman"/>
        </w:rPr>
      </w:pPr>
      <w:r w:rsidRPr="00BC4A70">
        <w:rPr>
          <w:rFonts w:ascii="Times New Roman" w:hAnsi="Times New Roman" w:cs="Times New Roman"/>
        </w:rPr>
        <w:t>…………………………………………………………………………………………………….</w:t>
      </w:r>
    </w:p>
    <w:p w:rsidR="00B65AAC" w:rsidRPr="00BC4A70" w:rsidRDefault="00B65AAC" w:rsidP="00B65AAC">
      <w:pPr>
        <w:rPr>
          <w:rFonts w:ascii="Times New Roman" w:hAnsi="Times New Roman" w:cs="Times New Roman"/>
        </w:rPr>
      </w:pPr>
      <w:r w:rsidRPr="00BC4A70">
        <w:rPr>
          <w:rFonts w:ascii="Times New Roman" w:hAnsi="Times New Roman" w:cs="Times New Roman"/>
        </w:rPr>
        <w:t>Oppure</w:t>
      </w:r>
    </w:p>
    <w:p w:rsidR="00B65AAC" w:rsidRPr="00BC4A70" w:rsidRDefault="00596293" w:rsidP="004C7EFD">
      <w:pPr>
        <w:jc w:val="both"/>
        <w:rPr>
          <w:rFonts w:ascii="Times New Roman" w:hAnsi="Times New Roman" w:cs="Times New Roman"/>
        </w:rPr>
      </w:pPr>
      <w:r w:rsidRPr="00BC4A70">
        <w:rPr>
          <w:rFonts w:ascii="Times New Roman" w:hAnsi="Times New Roman" w:cs="Times New Roman"/>
          <w:b/>
          <w:sz w:val="28"/>
          <w:szCs w:val="28"/>
        </w:rPr>
        <w:t>□</w:t>
      </w:r>
      <w:r w:rsidRPr="00BC4A70">
        <w:rPr>
          <w:rFonts w:ascii="Times New Roman" w:hAnsi="Times New Roman" w:cs="Times New Roman"/>
          <w:sz w:val="28"/>
          <w:szCs w:val="28"/>
        </w:rPr>
        <w:t xml:space="preserve"> </w:t>
      </w:r>
      <w:r w:rsidR="00B65AAC" w:rsidRPr="00BC4A70">
        <w:rPr>
          <w:rFonts w:ascii="Times New Roman" w:hAnsi="Times New Roman" w:cs="Times New Roman"/>
          <w:b/>
        </w:rPr>
        <w:t>mandante</w:t>
      </w:r>
      <w:r w:rsidR="00B65AAC" w:rsidRPr="00BC4A70">
        <w:rPr>
          <w:rFonts w:ascii="Times New Roman" w:hAnsi="Times New Roman" w:cs="Times New Roman"/>
        </w:rPr>
        <w:t xml:space="preserve"> una associazione temporanea o di un consorzio o di un GEIE di tipo orizzontale/verticale/misto </w:t>
      </w:r>
      <w:r w:rsidR="00B65AAC" w:rsidRPr="00BC4A70">
        <w:rPr>
          <w:rFonts w:ascii="Times New Roman" w:hAnsi="Times New Roman" w:cs="Times New Roman"/>
          <w:b/>
        </w:rPr>
        <w:t>da costituirsi</w:t>
      </w:r>
      <w:r w:rsidR="00B65AAC" w:rsidRPr="00BC4A70">
        <w:rPr>
          <w:rFonts w:ascii="Times New Roman" w:hAnsi="Times New Roman" w:cs="Times New Roman"/>
        </w:rPr>
        <w:t xml:space="preserve"> fra le seguenti imprese:</w:t>
      </w:r>
    </w:p>
    <w:p w:rsidR="00B65AAC" w:rsidRPr="00BC4A70" w:rsidRDefault="00B65AAC" w:rsidP="00B65AAC">
      <w:pPr>
        <w:rPr>
          <w:rFonts w:ascii="Times New Roman" w:hAnsi="Times New Roman" w:cs="Times New Roman"/>
        </w:rPr>
      </w:pPr>
      <w:r w:rsidRPr="00BC4A70">
        <w:rPr>
          <w:rFonts w:ascii="Times New Roman" w:hAnsi="Times New Roman" w:cs="Times New Roman"/>
        </w:rPr>
        <w:t>…………………………………………………………………………………………………</w:t>
      </w:r>
      <w:r w:rsidR="003A7F40" w:rsidRPr="00BC4A70">
        <w:rPr>
          <w:rFonts w:ascii="Times New Roman" w:hAnsi="Times New Roman" w:cs="Times New Roman"/>
        </w:rPr>
        <w:t>……………</w:t>
      </w:r>
    </w:p>
    <w:p w:rsidR="00B65AAC" w:rsidRPr="00BC4A70" w:rsidRDefault="00B65AAC" w:rsidP="00B65AAC">
      <w:pPr>
        <w:rPr>
          <w:rFonts w:ascii="Times New Roman" w:hAnsi="Times New Roman" w:cs="Times New Roman"/>
        </w:rPr>
      </w:pPr>
      <w:r w:rsidRPr="00BC4A70">
        <w:rPr>
          <w:rFonts w:ascii="Times New Roman" w:hAnsi="Times New Roman" w:cs="Times New Roman"/>
        </w:rPr>
        <w:t>………………………………………………………………………………………………………………</w:t>
      </w:r>
    </w:p>
    <w:p w:rsidR="00B65AAC" w:rsidRPr="00BC4A70" w:rsidRDefault="00B65AAC" w:rsidP="00B65AAC">
      <w:pPr>
        <w:rPr>
          <w:rFonts w:ascii="Times New Roman" w:hAnsi="Times New Roman" w:cs="Times New Roman"/>
        </w:rPr>
      </w:pPr>
      <w:r w:rsidRPr="00BC4A70">
        <w:rPr>
          <w:rFonts w:ascii="Times New Roman" w:hAnsi="Times New Roman" w:cs="Times New Roman"/>
        </w:rPr>
        <w:t>Oppure</w:t>
      </w:r>
    </w:p>
    <w:p w:rsidR="00B65AAC" w:rsidRPr="00BC4A70" w:rsidRDefault="00596293" w:rsidP="004C7EFD">
      <w:pPr>
        <w:jc w:val="both"/>
        <w:rPr>
          <w:rFonts w:ascii="Times New Roman" w:hAnsi="Times New Roman" w:cs="Times New Roman"/>
        </w:rPr>
      </w:pPr>
      <w:r w:rsidRPr="00BC4A70">
        <w:rPr>
          <w:rFonts w:ascii="Times New Roman" w:hAnsi="Times New Roman" w:cs="Times New Roman"/>
          <w:b/>
          <w:sz w:val="28"/>
          <w:szCs w:val="28"/>
        </w:rPr>
        <w:t>□</w:t>
      </w:r>
      <w:r w:rsidRPr="00BC4A70">
        <w:rPr>
          <w:rFonts w:ascii="Times New Roman" w:hAnsi="Times New Roman" w:cs="Times New Roman"/>
          <w:sz w:val="28"/>
          <w:szCs w:val="28"/>
        </w:rPr>
        <w:t xml:space="preserve"> </w:t>
      </w:r>
      <w:r w:rsidR="00683861" w:rsidRPr="00BC4A70">
        <w:rPr>
          <w:rFonts w:ascii="Times New Roman" w:eastAsia="Times New Roman" w:hAnsi="Times New Roman" w:cs="Times New Roman"/>
          <w:b/>
          <w:lang w:eastAsia="it-IT"/>
        </w:rPr>
        <w:t>organo comune/mandatario</w:t>
      </w:r>
      <w:r w:rsidR="00683861" w:rsidRPr="00BC4A70">
        <w:rPr>
          <w:rFonts w:ascii="Times New Roman" w:eastAsia="Times New Roman" w:hAnsi="Times New Roman" w:cs="Times New Roman"/>
          <w:lang w:eastAsia="it-IT"/>
        </w:rPr>
        <w:t xml:space="preserve"> </w:t>
      </w:r>
      <w:r w:rsidR="00683861" w:rsidRPr="00BC4A70">
        <w:rPr>
          <w:rFonts w:ascii="Times New Roman" w:hAnsi="Times New Roman" w:cs="Times New Roman"/>
        </w:rPr>
        <w:t xml:space="preserve">di una rete d’imprese aderente al contratto di rete di cui all’art. 45, comma 1 </w:t>
      </w:r>
      <w:proofErr w:type="spellStart"/>
      <w:r w:rsidR="00683861" w:rsidRPr="00BC4A70">
        <w:rPr>
          <w:rFonts w:ascii="Times New Roman" w:hAnsi="Times New Roman" w:cs="Times New Roman"/>
        </w:rPr>
        <w:t>lett</w:t>
      </w:r>
      <w:proofErr w:type="spellEnd"/>
      <w:r w:rsidR="00683861" w:rsidRPr="00BC4A70">
        <w:rPr>
          <w:rFonts w:ascii="Times New Roman" w:hAnsi="Times New Roman" w:cs="Times New Roman"/>
        </w:rPr>
        <w:t xml:space="preserve">. f), </w:t>
      </w:r>
      <w:proofErr w:type="spellStart"/>
      <w:r w:rsidR="00683861" w:rsidRPr="00BC4A70">
        <w:rPr>
          <w:rFonts w:ascii="Times New Roman" w:hAnsi="Times New Roman" w:cs="Times New Roman"/>
        </w:rPr>
        <w:t>D.Lgs.</w:t>
      </w:r>
      <w:proofErr w:type="spellEnd"/>
      <w:r w:rsidR="00683861" w:rsidRPr="00BC4A70">
        <w:rPr>
          <w:rFonts w:ascii="Times New Roman" w:hAnsi="Times New Roman" w:cs="Times New Roman"/>
        </w:rPr>
        <w:t xml:space="preserve"> 50/2016</w:t>
      </w:r>
    </w:p>
    <w:p w:rsidR="00B65AAC" w:rsidRPr="00BC4A70" w:rsidRDefault="00B65AAC" w:rsidP="00B65AAC">
      <w:pPr>
        <w:rPr>
          <w:rFonts w:ascii="Times New Roman" w:hAnsi="Times New Roman" w:cs="Times New Roman"/>
        </w:rPr>
      </w:pPr>
      <w:r w:rsidRPr="00BC4A70">
        <w:rPr>
          <w:rFonts w:ascii="Times New Roman" w:hAnsi="Times New Roman" w:cs="Times New Roman"/>
        </w:rPr>
        <w:t>Oppure</w:t>
      </w:r>
    </w:p>
    <w:p w:rsidR="00B65AAC" w:rsidRPr="00BC4A70" w:rsidRDefault="00596293" w:rsidP="00683861">
      <w:pPr>
        <w:jc w:val="both"/>
        <w:rPr>
          <w:rFonts w:ascii="Times New Roman" w:hAnsi="Times New Roman" w:cs="Times New Roman"/>
        </w:rPr>
      </w:pPr>
      <w:r w:rsidRPr="00BC4A70">
        <w:rPr>
          <w:rFonts w:ascii="Times New Roman" w:hAnsi="Times New Roman" w:cs="Times New Roman"/>
          <w:sz w:val="28"/>
          <w:szCs w:val="28"/>
        </w:rPr>
        <w:t>□</w:t>
      </w:r>
      <w:r w:rsidRPr="00BC4A70">
        <w:rPr>
          <w:rFonts w:ascii="Times New Roman" w:hAnsi="Times New Roman" w:cs="Times New Roman"/>
        </w:rPr>
        <w:t xml:space="preserve"> </w:t>
      </w:r>
      <w:r w:rsidR="00683861" w:rsidRPr="00BC4A70">
        <w:rPr>
          <w:rFonts w:ascii="Times New Roman" w:eastAsia="Times New Roman" w:hAnsi="Times New Roman" w:cs="Times New Roman"/>
          <w:b/>
          <w:lang w:eastAsia="it-IT"/>
        </w:rPr>
        <w:t>impresa in rete/mandante</w:t>
      </w:r>
      <w:r w:rsidR="00683861" w:rsidRPr="00BC4A70">
        <w:rPr>
          <w:rFonts w:ascii="Times New Roman" w:hAnsi="Times New Roman" w:cs="Times New Roman"/>
        </w:rPr>
        <w:t xml:space="preserve"> di una rete d’imprese aderente al contratto di rete di cui all’art. 45, comma 1 </w:t>
      </w:r>
      <w:proofErr w:type="spellStart"/>
      <w:r w:rsidR="00683861" w:rsidRPr="00BC4A70">
        <w:rPr>
          <w:rFonts w:ascii="Times New Roman" w:hAnsi="Times New Roman" w:cs="Times New Roman"/>
        </w:rPr>
        <w:t>lett</w:t>
      </w:r>
      <w:proofErr w:type="spellEnd"/>
      <w:r w:rsidR="00683861" w:rsidRPr="00BC4A70">
        <w:rPr>
          <w:rFonts w:ascii="Times New Roman" w:hAnsi="Times New Roman" w:cs="Times New Roman"/>
        </w:rPr>
        <w:t xml:space="preserve">. f), </w:t>
      </w:r>
      <w:proofErr w:type="spellStart"/>
      <w:r w:rsidR="00683861" w:rsidRPr="00BC4A70">
        <w:rPr>
          <w:rFonts w:ascii="Times New Roman" w:hAnsi="Times New Roman" w:cs="Times New Roman"/>
        </w:rPr>
        <w:t>D.Lgs.</w:t>
      </w:r>
      <w:proofErr w:type="spellEnd"/>
      <w:r w:rsidR="00683861" w:rsidRPr="00BC4A70">
        <w:rPr>
          <w:rFonts w:ascii="Times New Roman" w:hAnsi="Times New Roman" w:cs="Times New Roman"/>
        </w:rPr>
        <w:t xml:space="preserve"> 50/2016</w:t>
      </w:r>
    </w:p>
    <w:p w:rsidR="00D73284" w:rsidRPr="00BC4A70" w:rsidRDefault="00D73284" w:rsidP="003A7F40">
      <w:pPr>
        <w:jc w:val="both"/>
        <w:rPr>
          <w:rFonts w:ascii="Times New Roman" w:hAnsi="Times New Roman" w:cs="Times New Roman"/>
          <w:b/>
          <w:sz w:val="28"/>
          <w:szCs w:val="28"/>
        </w:rPr>
      </w:pPr>
    </w:p>
    <w:p w:rsidR="00B65AAC" w:rsidRPr="00BC4A70" w:rsidRDefault="00B65AAC" w:rsidP="003A7F40">
      <w:pPr>
        <w:jc w:val="both"/>
        <w:rPr>
          <w:rFonts w:ascii="Times New Roman" w:hAnsi="Times New Roman" w:cs="Times New Roman"/>
          <w:b/>
        </w:rPr>
      </w:pPr>
      <w:r w:rsidRPr="00BC4A70">
        <w:rPr>
          <w:rFonts w:ascii="Times New Roman" w:hAnsi="Times New Roman" w:cs="Times New Roman"/>
          <w:b/>
        </w:rPr>
        <w:lastRenderedPageBreak/>
        <w:t xml:space="preserve">Il sottoscritto, inoltre, ai sensi degli articoli 46 e 47 del D.P.R. 28 dicembre 2000, n. 445 e </w:t>
      </w:r>
      <w:proofErr w:type="spellStart"/>
      <w:r w:rsidRPr="00BC4A70">
        <w:rPr>
          <w:rFonts w:ascii="Times New Roman" w:hAnsi="Times New Roman" w:cs="Times New Roman"/>
          <w:b/>
        </w:rPr>
        <w:t>s.m.i.</w:t>
      </w:r>
      <w:proofErr w:type="spellEnd"/>
      <w:r w:rsidRPr="00BC4A70">
        <w:rPr>
          <w:rFonts w:ascii="Times New Roman" w:hAnsi="Times New Roman" w:cs="Times New Roman"/>
          <w:b/>
        </w:rPr>
        <w:t xml:space="preserve"> consapevole delle sanzioni penali previste dall’articolo 76 del medesimo D.P.R. 445/2000 e </w:t>
      </w:r>
      <w:proofErr w:type="spellStart"/>
      <w:r w:rsidRPr="00BC4A70">
        <w:rPr>
          <w:rFonts w:ascii="Times New Roman" w:hAnsi="Times New Roman" w:cs="Times New Roman"/>
          <w:b/>
        </w:rPr>
        <w:t>s.m.i.</w:t>
      </w:r>
      <w:proofErr w:type="spellEnd"/>
      <w:r w:rsidRPr="00BC4A70">
        <w:rPr>
          <w:rFonts w:ascii="Times New Roman" w:hAnsi="Times New Roman" w:cs="Times New Roman"/>
          <w:b/>
        </w:rPr>
        <w:t>, per le ipotesi di falsità in atti e dichiarazioni mendaci ivi indicate</w:t>
      </w:r>
    </w:p>
    <w:p w:rsidR="00E41ED7" w:rsidRPr="00BC4A70" w:rsidRDefault="00E41ED7" w:rsidP="00E41ED7">
      <w:pPr>
        <w:tabs>
          <w:tab w:val="left" w:pos="1068"/>
        </w:tabs>
        <w:spacing w:before="120" w:after="120" w:line="240" w:lineRule="auto"/>
        <w:ind w:left="284" w:hanging="284"/>
        <w:jc w:val="center"/>
        <w:rPr>
          <w:rFonts w:ascii="Times New Roman" w:eastAsia="Times New Roman" w:hAnsi="Times New Roman" w:cs="Times New Roman"/>
          <w:b/>
          <w:lang w:eastAsia="x-none"/>
        </w:rPr>
      </w:pPr>
      <w:r w:rsidRPr="00BC4A70">
        <w:rPr>
          <w:rFonts w:ascii="Times New Roman" w:eastAsia="Times New Roman" w:hAnsi="Times New Roman" w:cs="Times New Roman"/>
          <w:b/>
          <w:lang w:val="x-none" w:eastAsia="x-none"/>
        </w:rPr>
        <w:t>DICHIARA QUANTO SEGUE</w:t>
      </w:r>
      <w:r w:rsidRPr="00BC4A70">
        <w:rPr>
          <w:rFonts w:ascii="Times New Roman" w:eastAsia="Times New Roman" w:hAnsi="Times New Roman" w:cs="Times New Roman"/>
          <w:b/>
          <w:lang w:eastAsia="x-none"/>
        </w:rPr>
        <w:t>:</w:t>
      </w:r>
    </w:p>
    <w:p w:rsidR="00B95B54" w:rsidRPr="00BC4A70" w:rsidRDefault="00B95B54" w:rsidP="00E06D6F">
      <w:pPr>
        <w:pStyle w:val="Paragrafoelenco"/>
        <w:numPr>
          <w:ilvl w:val="0"/>
          <w:numId w:val="7"/>
        </w:numPr>
        <w:autoSpaceDE w:val="0"/>
        <w:autoSpaceDN w:val="0"/>
        <w:adjustRightInd w:val="0"/>
        <w:spacing w:after="0" w:line="240" w:lineRule="auto"/>
        <w:ind w:left="567" w:hanging="567"/>
        <w:jc w:val="both"/>
        <w:rPr>
          <w:rFonts w:ascii="Times New Roman" w:hAnsi="Times New Roman" w:cs="Times New Roman"/>
        </w:rPr>
      </w:pPr>
      <w:r w:rsidRPr="00047BBC">
        <w:rPr>
          <w:rFonts w:ascii="Times New Roman" w:hAnsi="Times New Roman" w:cs="Times New Roman"/>
          <w:bCs/>
          <w:sz w:val="28"/>
          <w:szCs w:val="24"/>
        </w:rPr>
        <w:sym w:font="Wingdings 2" w:char="F02A"/>
      </w:r>
      <w:r w:rsidRPr="00BC4A70">
        <w:rPr>
          <w:rFonts w:ascii="Times New Roman" w:hAnsi="Times New Roman" w:cs="Times New Roman"/>
          <w:bCs/>
          <w:sz w:val="24"/>
          <w:szCs w:val="24"/>
        </w:rPr>
        <w:t xml:space="preserve"> </w:t>
      </w:r>
      <w:proofErr w:type="gramStart"/>
      <w:r w:rsidRPr="00BC4A70">
        <w:rPr>
          <w:rFonts w:ascii="Times New Roman" w:hAnsi="Times New Roman" w:cs="Times New Roman"/>
        </w:rPr>
        <w:t>di</w:t>
      </w:r>
      <w:proofErr w:type="gramEnd"/>
      <w:r w:rsidRPr="00BC4A70">
        <w:rPr>
          <w:rFonts w:ascii="Times New Roman" w:hAnsi="Times New Roman" w:cs="Times New Roman"/>
        </w:rPr>
        <w:t xml:space="preserve"> essere iscritta al registro delle imprese CCIAA con oggetto sociale idoneo ad eseguire le attività inerenti l’oggetto dell’appalto; </w:t>
      </w:r>
    </w:p>
    <w:p w:rsidR="00B95B54" w:rsidRPr="00BC4A70" w:rsidRDefault="00B95B54" w:rsidP="00C62205">
      <w:pPr>
        <w:pStyle w:val="Paragrafoelenco"/>
        <w:numPr>
          <w:ilvl w:val="0"/>
          <w:numId w:val="7"/>
        </w:numPr>
        <w:autoSpaceDE w:val="0"/>
        <w:autoSpaceDN w:val="0"/>
        <w:adjustRightInd w:val="0"/>
        <w:spacing w:after="0" w:line="240" w:lineRule="auto"/>
        <w:ind w:left="567" w:hanging="578"/>
        <w:jc w:val="both"/>
        <w:rPr>
          <w:rFonts w:ascii="Times New Roman" w:hAnsi="Times New Roman" w:cs="Times New Roman"/>
        </w:rPr>
      </w:pPr>
      <w:r w:rsidRPr="00047BBC">
        <w:rPr>
          <w:rFonts w:ascii="Times New Roman" w:hAnsi="Times New Roman" w:cs="Times New Roman"/>
          <w:bCs/>
          <w:sz w:val="28"/>
          <w:szCs w:val="24"/>
        </w:rPr>
        <w:sym w:font="Wingdings 2" w:char="F02A"/>
      </w:r>
      <w:r w:rsidRPr="00BC4A70">
        <w:rPr>
          <w:rFonts w:ascii="Times New Roman" w:hAnsi="Times New Roman" w:cs="Times New Roman"/>
          <w:bCs/>
          <w:sz w:val="24"/>
          <w:szCs w:val="24"/>
        </w:rPr>
        <w:t xml:space="preserve"> </w:t>
      </w:r>
      <w:proofErr w:type="gramStart"/>
      <w:r w:rsidRPr="00BC4A70">
        <w:rPr>
          <w:rFonts w:ascii="Times New Roman" w:hAnsi="Times New Roman" w:cs="Times New Roman"/>
        </w:rPr>
        <w:t>di</w:t>
      </w:r>
      <w:proofErr w:type="gramEnd"/>
      <w:r w:rsidRPr="00BC4A70">
        <w:rPr>
          <w:rFonts w:ascii="Times New Roman" w:hAnsi="Times New Roman" w:cs="Times New Roman"/>
        </w:rPr>
        <w:t xml:space="preserve"> essere iscritta all'Albo delle Società Cooperative presso il Ministero dello Sviluppo Economico a cura della Camera di Commercio e se cooperative Sociali, iscrizione all'Albo Regionale delle coop sociale ex art. 9 L. 381/1991 con scopo sociale compatibile con le attività inerenti l’oggetto dell’appalto</w:t>
      </w:r>
    </w:p>
    <w:p w:rsidR="00AD5E30" w:rsidRPr="00BC4A70" w:rsidRDefault="00B95B54" w:rsidP="00BC4A70">
      <w:pPr>
        <w:tabs>
          <w:tab w:val="left" w:pos="567"/>
        </w:tabs>
        <w:autoSpaceDE w:val="0"/>
        <w:autoSpaceDN w:val="0"/>
        <w:adjustRightInd w:val="0"/>
        <w:spacing w:after="0" w:line="240" w:lineRule="auto"/>
        <w:ind w:left="284"/>
        <w:jc w:val="both"/>
        <w:rPr>
          <w:rFonts w:ascii="Times New Roman" w:hAnsi="Times New Roman" w:cs="Times New Roman"/>
        </w:rPr>
      </w:pPr>
      <w:proofErr w:type="gramStart"/>
      <w:r w:rsidRPr="00BC4A70">
        <w:rPr>
          <w:rFonts w:ascii="Times New Roman" w:hAnsi="Times New Roman" w:cs="Times New Roman"/>
        </w:rPr>
        <w:t>e</w:t>
      </w:r>
      <w:proofErr w:type="gramEnd"/>
      <w:r w:rsidRPr="00BC4A70">
        <w:rPr>
          <w:rFonts w:ascii="Times New Roman" w:hAnsi="Times New Roman" w:cs="Times New Roman"/>
        </w:rPr>
        <w:t xml:space="preserve"> che i titolari di ruoli di rilievo ai sensi dell’art. 80, comma 3 del D.lgs. 50/2016 </w:t>
      </w:r>
      <w:r w:rsidR="00AD5E30" w:rsidRPr="00BC4A70">
        <w:rPr>
          <w:rFonts w:ascii="Times New Roman" w:hAnsi="Times New Roman" w:cs="Times New Roman"/>
        </w:rPr>
        <w:t>sono indicati nella seguente tabella</w:t>
      </w:r>
      <w:r w:rsidR="00184057" w:rsidRPr="00BC4A70">
        <w:rPr>
          <w:rFonts w:ascii="Times New Roman" w:hAnsi="Times New Roman" w:cs="Times New Roman"/>
        </w:rPr>
        <w:t xml:space="preserve"> n. 1</w:t>
      </w:r>
      <w:r w:rsidRPr="00BC4A70">
        <w:rPr>
          <w:rFonts w:ascii="Times New Roman" w:hAnsi="Times New Roman" w:cs="Times New Roman"/>
        </w:rPr>
        <w:t xml:space="preserve">: </w:t>
      </w:r>
    </w:p>
    <w:p w:rsidR="00E6310D" w:rsidRPr="00BC4A70" w:rsidRDefault="00B95B54" w:rsidP="00BC4A70">
      <w:pPr>
        <w:autoSpaceDE w:val="0"/>
        <w:autoSpaceDN w:val="0"/>
        <w:adjustRightInd w:val="0"/>
        <w:spacing w:before="60" w:after="0" w:line="240" w:lineRule="auto"/>
        <w:ind w:left="284"/>
        <w:jc w:val="both"/>
        <w:rPr>
          <w:rFonts w:ascii="Times New Roman" w:hAnsi="Times New Roman" w:cs="Times New Roman"/>
          <w:b/>
          <w:i/>
        </w:rPr>
      </w:pPr>
      <w:r w:rsidRPr="00BC4A70">
        <w:rPr>
          <w:rFonts w:ascii="Times New Roman" w:hAnsi="Times New Roman" w:cs="Times New Roman"/>
          <w:color w:val="FF0000"/>
        </w:rPr>
        <w:t>(</w:t>
      </w:r>
      <w:proofErr w:type="gramStart"/>
      <w:r w:rsidRPr="00BC4A70">
        <w:rPr>
          <w:rFonts w:ascii="Times New Roman" w:hAnsi="Times New Roman" w:cs="Times New Roman"/>
          <w:i/>
          <w:color w:val="FF0000"/>
        </w:rPr>
        <w:t>indicare</w:t>
      </w:r>
      <w:proofErr w:type="gramEnd"/>
      <w:r w:rsidRPr="00BC4A70">
        <w:rPr>
          <w:rFonts w:ascii="Times New Roman" w:hAnsi="Times New Roman" w:cs="Times New Roman"/>
          <w:i/>
          <w:color w:val="FF0000"/>
        </w:rPr>
        <w:t xml:space="preserve"> i nominativi, le qualifiche, le date di nascita e la residenza ed il codice fiscale</w:t>
      </w:r>
      <w:r w:rsidRPr="00BC4A70">
        <w:rPr>
          <w:rFonts w:ascii="Times New Roman" w:hAnsi="Times New Roman" w:cs="Times New Roman"/>
          <w:color w:val="FF0000"/>
        </w:rPr>
        <w:t>)</w:t>
      </w:r>
      <w:r w:rsidRPr="00BC4A70">
        <w:rPr>
          <w:rFonts w:ascii="Times New Roman" w:hAnsi="Times New Roman" w:cs="Times New Roman"/>
        </w:rPr>
        <w:t xml:space="preserve"> </w:t>
      </w:r>
    </w:p>
    <w:tbl>
      <w:tblPr>
        <w:tblW w:w="46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25"/>
        <w:gridCol w:w="1724"/>
        <w:gridCol w:w="2477"/>
        <w:gridCol w:w="2250"/>
        <w:gridCol w:w="1351"/>
      </w:tblGrid>
      <w:tr w:rsidR="004D3D94" w:rsidRPr="00BC4A70" w:rsidTr="002B2063">
        <w:trPr>
          <w:trHeight w:val="451"/>
          <w:jc w:val="center"/>
        </w:trPr>
        <w:tc>
          <w:tcPr>
            <w:tcW w:w="905" w:type="pct"/>
            <w:tcBorders>
              <w:top w:val="single" w:sz="4" w:space="0" w:color="auto"/>
              <w:left w:val="single" w:sz="4" w:space="0" w:color="auto"/>
              <w:bottom w:val="dotted" w:sz="4" w:space="0" w:color="auto"/>
              <w:right w:val="dotted" w:sz="4" w:space="0" w:color="auto"/>
            </w:tcBorders>
            <w:vAlign w:val="center"/>
            <w:hideMark/>
          </w:tcPr>
          <w:p w:rsidR="004D3D94" w:rsidRPr="00BC4A70" w:rsidRDefault="004D3D94" w:rsidP="00E6310D">
            <w:pPr>
              <w:spacing w:after="0" w:line="240" w:lineRule="auto"/>
              <w:jc w:val="center"/>
              <w:rPr>
                <w:rFonts w:ascii="Times New Roman" w:hAnsi="Times New Roman" w:cs="Times New Roman"/>
                <w:i/>
                <w:iCs/>
                <w:sz w:val="16"/>
                <w:szCs w:val="16"/>
              </w:rPr>
            </w:pPr>
            <w:r w:rsidRPr="00BC4A70">
              <w:rPr>
                <w:rFonts w:ascii="Times New Roman" w:hAnsi="Times New Roman" w:cs="Times New Roman"/>
                <w:i/>
                <w:iCs/>
                <w:sz w:val="16"/>
                <w:szCs w:val="16"/>
              </w:rPr>
              <w:t>Cognome e nome</w:t>
            </w:r>
          </w:p>
        </w:tc>
        <w:tc>
          <w:tcPr>
            <w:tcW w:w="905" w:type="pct"/>
            <w:tcBorders>
              <w:top w:val="single" w:sz="4" w:space="0" w:color="auto"/>
              <w:left w:val="dotted" w:sz="4" w:space="0" w:color="auto"/>
              <w:bottom w:val="single" w:sz="4" w:space="0" w:color="auto"/>
              <w:right w:val="dotted" w:sz="4" w:space="0" w:color="auto"/>
            </w:tcBorders>
            <w:vAlign w:val="center"/>
          </w:tcPr>
          <w:p w:rsidR="004D3D94" w:rsidRPr="00BC4A70" w:rsidRDefault="004D3D94" w:rsidP="00E6310D">
            <w:pPr>
              <w:spacing w:after="0" w:line="240" w:lineRule="auto"/>
              <w:jc w:val="center"/>
              <w:rPr>
                <w:rFonts w:ascii="Times New Roman" w:hAnsi="Times New Roman" w:cs="Times New Roman"/>
                <w:i/>
                <w:iCs/>
                <w:sz w:val="16"/>
                <w:szCs w:val="16"/>
              </w:rPr>
            </w:pPr>
            <w:r w:rsidRPr="00BC4A70">
              <w:rPr>
                <w:rFonts w:ascii="Times New Roman" w:hAnsi="Times New Roman" w:cs="Times New Roman"/>
                <w:i/>
                <w:iCs/>
                <w:sz w:val="16"/>
                <w:szCs w:val="16"/>
              </w:rPr>
              <w:t>Luogo e data di nascita</w:t>
            </w:r>
          </w:p>
        </w:tc>
        <w:tc>
          <w:tcPr>
            <w:tcW w:w="1300" w:type="pct"/>
            <w:tcBorders>
              <w:top w:val="single" w:sz="4" w:space="0" w:color="auto"/>
              <w:left w:val="dotted" w:sz="4" w:space="0" w:color="auto"/>
              <w:bottom w:val="single" w:sz="4" w:space="0" w:color="auto"/>
              <w:right w:val="single" w:sz="4" w:space="0" w:color="auto"/>
            </w:tcBorders>
            <w:vAlign w:val="center"/>
          </w:tcPr>
          <w:p w:rsidR="004D3D94" w:rsidRPr="00BC4A70" w:rsidRDefault="004D3D94" w:rsidP="00E6310D">
            <w:pPr>
              <w:spacing w:after="0" w:line="240" w:lineRule="auto"/>
              <w:jc w:val="center"/>
              <w:rPr>
                <w:rFonts w:ascii="Times New Roman" w:hAnsi="Times New Roman" w:cs="Times New Roman"/>
                <w:i/>
                <w:iCs/>
                <w:sz w:val="16"/>
                <w:szCs w:val="16"/>
              </w:rPr>
            </w:pPr>
            <w:r w:rsidRPr="00BC4A70">
              <w:rPr>
                <w:rFonts w:ascii="Times New Roman" w:hAnsi="Times New Roman" w:cs="Times New Roman"/>
                <w:i/>
                <w:iCs/>
                <w:sz w:val="16"/>
                <w:szCs w:val="16"/>
              </w:rPr>
              <w:t>Indirizzo e provincia di residenza</w:t>
            </w:r>
          </w:p>
        </w:tc>
        <w:tc>
          <w:tcPr>
            <w:tcW w:w="1181" w:type="pct"/>
            <w:tcBorders>
              <w:top w:val="single" w:sz="4" w:space="0" w:color="auto"/>
              <w:left w:val="dotted" w:sz="4" w:space="0" w:color="auto"/>
              <w:bottom w:val="single" w:sz="4" w:space="0" w:color="auto"/>
              <w:right w:val="single" w:sz="4" w:space="0" w:color="auto"/>
            </w:tcBorders>
            <w:vAlign w:val="center"/>
          </w:tcPr>
          <w:p w:rsidR="004D3D94" w:rsidRPr="00BC4A70" w:rsidRDefault="004D3D94" w:rsidP="00E6310D">
            <w:pPr>
              <w:spacing w:after="0" w:line="240" w:lineRule="auto"/>
              <w:jc w:val="center"/>
              <w:rPr>
                <w:rFonts w:ascii="Times New Roman" w:hAnsi="Times New Roman" w:cs="Times New Roman"/>
                <w:i/>
                <w:iCs/>
                <w:sz w:val="16"/>
                <w:szCs w:val="16"/>
              </w:rPr>
            </w:pPr>
            <w:proofErr w:type="gramStart"/>
            <w:r w:rsidRPr="00BC4A70">
              <w:rPr>
                <w:rFonts w:ascii="Times New Roman" w:hAnsi="Times New Roman" w:cs="Times New Roman"/>
                <w:i/>
                <w:iCs/>
                <w:sz w:val="16"/>
                <w:szCs w:val="16"/>
              </w:rPr>
              <w:t>codice</w:t>
            </w:r>
            <w:proofErr w:type="gramEnd"/>
            <w:r w:rsidRPr="00BC4A70">
              <w:rPr>
                <w:rFonts w:ascii="Times New Roman" w:hAnsi="Times New Roman" w:cs="Times New Roman"/>
                <w:i/>
                <w:iCs/>
                <w:sz w:val="16"/>
                <w:szCs w:val="16"/>
              </w:rPr>
              <w:t xml:space="preserve"> fiscale</w:t>
            </w:r>
          </w:p>
        </w:tc>
        <w:tc>
          <w:tcPr>
            <w:tcW w:w="709" w:type="pct"/>
            <w:tcBorders>
              <w:top w:val="single" w:sz="4" w:space="0" w:color="auto"/>
              <w:left w:val="dotted" w:sz="4" w:space="0" w:color="auto"/>
              <w:bottom w:val="single" w:sz="4" w:space="0" w:color="auto"/>
              <w:right w:val="single" w:sz="4" w:space="0" w:color="auto"/>
            </w:tcBorders>
            <w:vAlign w:val="center"/>
          </w:tcPr>
          <w:p w:rsidR="004D3D94" w:rsidRPr="00BC4A70" w:rsidRDefault="004D3D94" w:rsidP="00E6310D">
            <w:pPr>
              <w:spacing w:after="0" w:line="240" w:lineRule="auto"/>
              <w:jc w:val="center"/>
              <w:rPr>
                <w:rFonts w:ascii="Times New Roman" w:hAnsi="Times New Roman" w:cs="Times New Roman"/>
                <w:i/>
                <w:iCs/>
                <w:sz w:val="16"/>
                <w:szCs w:val="16"/>
              </w:rPr>
            </w:pPr>
            <w:proofErr w:type="gramStart"/>
            <w:r w:rsidRPr="00BC4A70">
              <w:rPr>
                <w:rFonts w:ascii="Times New Roman" w:hAnsi="Times New Roman" w:cs="Times New Roman"/>
                <w:i/>
                <w:iCs/>
                <w:sz w:val="16"/>
                <w:szCs w:val="16"/>
              </w:rPr>
              <w:t>carica</w:t>
            </w:r>
            <w:proofErr w:type="gramEnd"/>
            <w:r w:rsidRPr="00BC4A70">
              <w:rPr>
                <w:rFonts w:ascii="Times New Roman" w:hAnsi="Times New Roman" w:cs="Times New Roman"/>
                <w:i/>
                <w:iCs/>
                <w:sz w:val="16"/>
                <w:szCs w:val="16"/>
              </w:rPr>
              <w:t xml:space="preserve"> ricoperta</w:t>
            </w:r>
          </w:p>
        </w:tc>
      </w:tr>
      <w:tr w:rsidR="004D3D94" w:rsidRPr="00BC4A70" w:rsidTr="002B2063">
        <w:trPr>
          <w:jc w:val="center"/>
        </w:trPr>
        <w:tc>
          <w:tcPr>
            <w:tcW w:w="905" w:type="pct"/>
            <w:tcBorders>
              <w:top w:val="single" w:sz="4" w:space="0" w:color="auto"/>
              <w:left w:val="single" w:sz="4" w:space="0" w:color="auto"/>
              <w:bottom w:val="dotted" w:sz="4" w:space="0" w:color="auto"/>
              <w:right w:val="dotted"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905" w:type="pct"/>
            <w:tcBorders>
              <w:top w:val="single" w:sz="4" w:space="0" w:color="auto"/>
              <w:left w:val="dotted" w:sz="4" w:space="0" w:color="auto"/>
              <w:bottom w:val="dotted" w:sz="4" w:space="0" w:color="auto"/>
              <w:right w:val="dotted"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1300" w:type="pct"/>
            <w:tcBorders>
              <w:top w:val="single" w:sz="4" w:space="0" w:color="auto"/>
              <w:left w:val="dotted" w:sz="4" w:space="0" w:color="auto"/>
              <w:bottom w:val="dotted" w:sz="4" w:space="0" w:color="auto"/>
              <w:right w:val="single" w:sz="4" w:space="0" w:color="auto"/>
            </w:tcBorders>
            <w:vAlign w:val="bottom"/>
          </w:tcPr>
          <w:p w:rsidR="004D3D94" w:rsidRPr="00BC4A70" w:rsidRDefault="004D3D94" w:rsidP="00E6310D">
            <w:pPr>
              <w:spacing w:before="60" w:after="60"/>
              <w:jc w:val="center"/>
              <w:rPr>
                <w:rFonts w:ascii="Times New Roman" w:hAnsi="Times New Roman" w:cs="Times New Roman"/>
                <w:sz w:val="16"/>
                <w:szCs w:val="16"/>
              </w:rPr>
            </w:pPr>
          </w:p>
        </w:tc>
        <w:tc>
          <w:tcPr>
            <w:tcW w:w="1181" w:type="pct"/>
            <w:tcBorders>
              <w:top w:val="single" w:sz="4" w:space="0" w:color="auto"/>
              <w:left w:val="dotted" w:sz="4" w:space="0" w:color="auto"/>
              <w:bottom w:val="dotted" w:sz="4" w:space="0" w:color="auto"/>
              <w:right w:val="single"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709" w:type="pct"/>
            <w:tcBorders>
              <w:top w:val="single" w:sz="4" w:space="0" w:color="auto"/>
              <w:left w:val="dotted" w:sz="4" w:space="0" w:color="auto"/>
              <w:bottom w:val="dotted" w:sz="4" w:space="0" w:color="auto"/>
              <w:right w:val="single" w:sz="4" w:space="0" w:color="auto"/>
            </w:tcBorders>
            <w:vAlign w:val="bottom"/>
          </w:tcPr>
          <w:p w:rsidR="004D3D94" w:rsidRPr="00BC4A70" w:rsidRDefault="004D3D94" w:rsidP="00E6310D">
            <w:pPr>
              <w:spacing w:before="60" w:after="60"/>
              <w:jc w:val="center"/>
              <w:rPr>
                <w:rFonts w:ascii="Times New Roman" w:hAnsi="Times New Roman" w:cs="Times New Roman"/>
                <w:sz w:val="16"/>
                <w:szCs w:val="16"/>
              </w:rPr>
            </w:pPr>
          </w:p>
        </w:tc>
      </w:tr>
      <w:tr w:rsidR="004D3D94" w:rsidRPr="00BC4A70" w:rsidTr="002B2063">
        <w:trPr>
          <w:jc w:val="center"/>
        </w:trPr>
        <w:tc>
          <w:tcPr>
            <w:tcW w:w="905" w:type="pct"/>
            <w:tcBorders>
              <w:top w:val="dotted" w:sz="4" w:space="0" w:color="auto"/>
              <w:left w:val="single" w:sz="4" w:space="0" w:color="auto"/>
              <w:bottom w:val="dotted" w:sz="4" w:space="0" w:color="auto"/>
              <w:right w:val="dotted"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905" w:type="pct"/>
            <w:tcBorders>
              <w:top w:val="dotted" w:sz="4" w:space="0" w:color="auto"/>
              <w:left w:val="dotted" w:sz="4" w:space="0" w:color="auto"/>
              <w:bottom w:val="dotted" w:sz="4" w:space="0" w:color="auto"/>
              <w:right w:val="dotted"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1300" w:type="pct"/>
            <w:tcBorders>
              <w:top w:val="dotted" w:sz="4" w:space="0" w:color="auto"/>
              <w:left w:val="dotted" w:sz="4" w:space="0" w:color="auto"/>
              <w:bottom w:val="dotted" w:sz="4" w:space="0" w:color="auto"/>
              <w:right w:val="single" w:sz="4" w:space="0" w:color="auto"/>
            </w:tcBorders>
            <w:vAlign w:val="bottom"/>
          </w:tcPr>
          <w:p w:rsidR="004D3D94" w:rsidRPr="00BC4A70" w:rsidRDefault="004D3D94" w:rsidP="00E6310D">
            <w:pPr>
              <w:spacing w:before="60" w:after="60"/>
              <w:jc w:val="center"/>
              <w:rPr>
                <w:rFonts w:ascii="Times New Roman" w:hAnsi="Times New Roman" w:cs="Times New Roman"/>
                <w:sz w:val="16"/>
                <w:szCs w:val="16"/>
              </w:rPr>
            </w:pPr>
          </w:p>
        </w:tc>
        <w:tc>
          <w:tcPr>
            <w:tcW w:w="1181" w:type="pct"/>
            <w:tcBorders>
              <w:top w:val="dotted" w:sz="4" w:space="0" w:color="auto"/>
              <w:left w:val="dotted" w:sz="4" w:space="0" w:color="auto"/>
              <w:bottom w:val="dotted" w:sz="4" w:space="0" w:color="auto"/>
              <w:right w:val="single"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709" w:type="pct"/>
            <w:tcBorders>
              <w:top w:val="dotted" w:sz="4" w:space="0" w:color="auto"/>
              <w:left w:val="dotted" w:sz="4" w:space="0" w:color="auto"/>
              <w:bottom w:val="dotted" w:sz="4" w:space="0" w:color="auto"/>
              <w:right w:val="single" w:sz="4" w:space="0" w:color="auto"/>
            </w:tcBorders>
            <w:vAlign w:val="bottom"/>
          </w:tcPr>
          <w:p w:rsidR="004D3D94" w:rsidRPr="00BC4A70" w:rsidRDefault="004D3D94" w:rsidP="00E6310D">
            <w:pPr>
              <w:spacing w:before="60" w:after="60"/>
              <w:jc w:val="center"/>
              <w:rPr>
                <w:rFonts w:ascii="Times New Roman" w:hAnsi="Times New Roman" w:cs="Times New Roman"/>
                <w:sz w:val="16"/>
                <w:szCs w:val="16"/>
              </w:rPr>
            </w:pPr>
          </w:p>
        </w:tc>
      </w:tr>
      <w:tr w:rsidR="004D3D94" w:rsidRPr="00BC4A70" w:rsidTr="002B2063">
        <w:trPr>
          <w:jc w:val="center"/>
        </w:trPr>
        <w:tc>
          <w:tcPr>
            <w:tcW w:w="905" w:type="pct"/>
            <w:tcBorders>
              <w:top w:val="dotted" w:sz="4" w:space="0" w:color="auto"/>
              <w:left w:val="single" w:sz="4" w:space="0" w:color="auto"/>
              <w:bottom w:val="single" w:sz="4" w:space="0" w:color="auto"/>
              <w:right w:val="dotted"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905" w:type="pct"/>
            <w:tcBorders>
              <w:top w:val="dotted" w:sz="4" w:space="0" w:color="auto"/>
              <w:left w:val="dotted" w:sz="4" w:space="0" w:color="auto"/>
              <w:bottom w:val="single" w:sz="4" w:space="0" w:color="auto"/>
              <w:right w:val="dotted"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1300" w:type="pct"/>
            <w:tcBorders>
              <w:top w:val="dotted" w:sz="4" w:space="0" w:color="auto"/>
              <w:left w:val="dotted" w:sz="4" w:space="0" w:color="auto"/>
              <w:bottom w:val="single" w:sz="4" w:space="0" w:color="auto"/>
              <w:right w:val="single" w:sz="4" w:space="0" w:color="auto"/>
            </w:tcBorders>
            <w:vAlign w:val="bottom"/>
          </w:tcPr>
          <w:p w:rsidR="004D3D94" w:rsidRPr="00BC4A70" w:rsidRDefault="004D3D94" w:rsidP="00E6310D">
            <w:pPr>
              <w:spacing w:before="60" w:after="60"/>
              <w:jc w:val="center"/>
              <w:rPr>
                <w:rFonts w:ascii="Times New Roman" w:hAnsi="Times New Roman" w:cs="Times New Roman"/>
                <w:sz w:val="16"/>
                <w:szCs w:val="16"/>
              </w:rPr>
            </w:pPr>
          </w:p>
        </w:tc>
        <w:tc>
          <w:tcPr>
            <w:tcW w:w="1181" w:type="pct"/>
            <w:tcBorders>
              <w:top w:val="dotted" w:sz="4" w:space="0" w:color="auto"/>
              <w:left w:val="dotted" w:sz="4" w:space="0" w:color="auto"/>
              <w:bottom w:val="single" w:sz="4" w:space="0" w:color="auto"/>
              <w:right w:val="single"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709" w:type="pct"/>
            <w:tcBorders>
              <w:top w:val="dotted" w:sz="4" w:space="0" w:color="auto"/>
              <w:left w:val="dotted" w:sz="4" w:space="0" w:color="auto"/>
              <w:bottom w:val="single" w:sz="4" w:space="0" w:color="auto"/>
              <w:right w:val="single"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r>
    </w:tbl>
    <w:p w:rsidR="00B65AAC" w:rsidRPr="00D7527E" w:rsidRDefault="002B2063" w:rsidP="00BC4A70">
      <w:pPr>
        <w:autoSpaceDE w:val="0"/>
        <w:autoSpaceDN w:val="0"/>
        <w:adjustRightInd w:val="0"/>
        <w:spacing w:after="0" w:line="240" w:lineRule="auto"/>
        <w:ind w:left="284"/>
        <w:jc w:val="both"/>
        <w:rPr>
          <w:rFonts w:ascii="Times New Roman" w:hAnsi="Times New Roman" w:cs="Times New Roman"/>
          <w:color w:val="FF0000"/>
        </w:rPr>
      </w:pPr>
      <w:r w:rsidRPr="00D7527E">
        <w:rPr>
          <w:rFonts w:ascii="Times New Roman" w:hAnsi="Times New Roman" w:cs="Times New Roman"/>
          <w:color w:val="FF0000"/>
        </w:rPr>
        <w:t xml:space="preserve">N.B: è richiesta l’indicazione </w:t>
      </w:r>
      <w:r w:rsidR="008F3B09" w:rsidRPr="00D7527E">
        <w:rPr>
          <w:rFonts w:ascii="Times New Roman" w:hAnsi="Times New Roman" w:cs="Times New Roman"/>
          <w:color w:val="FF0000"/>
        </w:rPr>
        <w:t xml:space="preserve">dei titolari, soci, direttori tecnici, socio accomandatario, </w:t>
      </w:r>
      <w:r w:rsidRPr="00D7527E">
        <w:rPr>
          <w:rFonts w:ascii="Times New Roman" w:hAnsi="Times New Roman" w:cs="Times New Roman"/>
          <w:color w:val="FF0000"/>
        </w:rPr>
        <w:t xml:space="preserve">dei membri del </w:t>
      </w:r>
      <w:proofErr w:type="spellStart"/>
      <w:r w:rsidRPr="00D7527E">
        <w:rPr>
          <w:rFonts w:ascii="Times New Roman" w:hAnsi="Times New Roman" w:cs="Times New Roman"/>
          <w:color w:val="FF0000"/>
        </w:rPr>
        <w:t>CdA</w:t>
      </w:r>
      <w:proofErr w:type="spellEnd"/>
      <w:r w:rsidRPr="00D7527E">
        <w:rPr>
          <w:rFonts w:ascii="Times New Roman" w:hAnsi="Times New Roman" w:cs="Times New Roman"/>
          <w:color w:val="FF0000"/>
        </w:rPr>
        <w:t xml:space="preserve"> cui sia stata conferita la legale rappresentanza, membri degli organi con poteri di direzione o di vigilanza e soggetti muniti di poteri di rappresentanza, di direzione o di controllo (inclusi i soggetti titolari di poteri sostitutivi e/o delegati- es. Vicepresidente), direttore tecnico e socio unico persona fisica, ovvero socio di maggioranza in caso di società con meno di quattro soci (qualora due soci detengano quote o azioni del capitale sociale di uguale entità indicare entrambi), procuratori generali, procuratori speciali (muniti di potere di rappresentanza, cfr. Adunanza Plenaria n. 23 del 16.10.2013) ed institori.</w:t>
      </w: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29"/>
        <w:gridCol w:w="1276"/>
        <w:gridCol w:w="1418"/>
      </w:tblGrid>
      <w:tr w:rsidR="000C1057" w:rsidRPr="00BC4A70" w:rsidTr="00C62205">
        <w:tc>
          <w:tcPr>
            <w:tcW w:w="7229" w:type="dxa"/>
            <w:tcBorders>
              <w:top w:val="nil"/>
              <w:left w:val="nil"/>
              <w:bottom w:val="nil"/>
              <w:right w:val="nil"/>
            </w:tcBorders>
            <w:hideMark/>
          </w:tcPr>
          <w:p w:rsidR="000C1057" w:rsidRPr="00BC4A70" w:rsidRDefault="000C1057" w:rsidP="00BC4A70">
            <w:pPr>
              <w:pStyle w:val="Paragrafoelenco"/>
              <w:numPr>
                <w:ilvl w:val="0"/>
                <w:numId w:val="7"/>
              </w:numPr>
              <w:autoSpaceDE w:val="0"/>
              <w:autoSpaceDN w:val="0"/>
              <w:adjustRightInd w:val="0"/>
              <w:spacing w:after="0" w:line="240" w:lineRule="auto"/>
              <w:ind w:left="359" w:hanging="370"/>
              <w:jc w:val="both"/>
              <w:rPr>
                <w:rFonts w:ascii="Times New Roman" w:hAnsi="Times New Roman" w:cs="Times New Roman"/>
              </w:rPr>
            </w:pPr>
            <w:proofErr w:type="gramStart"/>
            <w:r w:rsidRPr="00BC4A70">
              <w:rPr>
                <w:rFonts w:ascii="Times New Roman" w:hAnsi="Times New Roman" w:cs="Times New Roman"/>
              </w:rPr>
              <w:t>di</w:t>
            </w:r>
            <w:proofErr w:type="gramEnd"/>
            <w:r w:rsidRPr="00BC4A70">
              <w:rPr>
                <w:rFonts w:ascii="Times New Roman" w:hAnsi="Times New Roman" w:cs="Times New Roman"/>
              </w:rPr>
              <w:t xml:space="preserve"> essere: </w:t>
            </w:r>
          </w:p>
          <w:p w:rsidR="000C1057" w:rsidRPr="00BC4A70" w:rsidRDefault="004C7EFD" w:rsidP="00C62205">
            <w:pPr>
              <w:autoSpaceDE w:val="0"/>
              <w:autoSpaceDN w:val="0"/>
              <w:adjustRightInd w:val="0"/>
              <w:spacing w:before="40" w:after="40"/>
              <w:ind w:firstLine="639"/>
              <w:rPr>
                <w:rFonts w:ascii="Times New Roman" w:hAnsi="Times New Roman" w:cs="Times New Roman"/>
              </w:rPr>
            </w:pPr>
            <w:proofErr w:type="gramStart"/>
            <w:r w:rsidRPr="00BC4A70">
              <w:rPr>
                <w:rFonts w:ascii="Times New Roman" w:hAnsi="Times New Roman" w:cs="Times New Roman"/>
                <w:b/>
                <w:sz w:val="28"/>
                <w:szCs w:val="28"/>
              </w:rPr>
              <w:t>□</w:t>
            </w:r>
            <w:r w:rsidR="000C1057" w:rsidRPr="00BC4A70">
              <w:rPr>
                <w:rFonts w:ascii="Times New Roman" w:hAnsi="Times New Roman" w:cs="Times New Roman"/>
              </w:rPr>
              <w:t xml:space="preserve"> </w:t>
            </w:r>
            <w:r w:rsidR="00047BBC">
              <w:rPr>
                <w:rFonts w:ascii="Times New Roman" w:hAnsi="Times New Roman" w:cs="Times New Roman"/>
              </w:rPr>
              <w:t xml:space="preserve"> </w:t>
            </w:r>
            <w:r w:rsidR="000C1057" w:rsidRPr="00BC4A70">
              <w:rPr>
                <w:rFonts w:ascii="Times New Roman" w:hAnsi="Times New Roman" w:cs="Times New Roman"/>
              </w:rPr>
              <w:t>una</w:t>
            </w:r>
            <w:proofErr w:type="gramEnd"/>
            <w:r w:rsidR="000C1057" w:rsidRPr="00BC4A70">
              <w:rPr>
                <w:rFonts w:ascii="Times New Roman" w:hAnsi="Times New Roman" w:cs="Times New Roman"/>
              </w:rPr>
              <w:t xml:space="preserve"> micro impresa</w:t>
            </w:r>
          </w:p>
          <w:p w:rsidR="000C1057" w:rsidRPr="00BC4A70" w:rsidRDefault="004C7EFD" w:rsidP="00C62205">
            <w:pPr>
              <w:autoSpaceDE w:val="0"/>
              <w:autoSpaceDN w:val="0"/>
              <w:adjustRightInd w:val="0"/>
              <w:spacing w:before="40" w:after="40"/>
              <w:ind w:firstLine="639"/>
              <w:rPr>
                <w:rFonts w:ascii="Times New Roman" w:hAnsi="Times New Roman" w:cs="Times New Roman"/>
              </w:rPr>
            </w:pPr>
            <w:proofErr w:type="gramStart"/>
            <w:r w:rsidRPr="00BC4A70">
              <w:rPr>
                <w:rFonts w:ascii="Times New Roman" w:hAnsi="Times New Roman" w:cs="Times New Roman"/>
                <w:b/>
                <w:sz w:val="28"/>
                <w:szCs w:val="28"/>
              </w:rPr>
              <w:t>□</w:t>
            </w:r>
            <w:r w:rsidR="000C1057" w:rsidRPr="00BC4A70">
              <w:rPr>
                <w:rFonts w:ascii="Times New Roman" w:hAnsi="Times New Roman" w:cs="Times New Roman"/>
              </w:rPr>
              <w:t xml:space="preserve"> </w:t>
            </w:r>
            <w:r w:rsidR="00047BBC">
              <w:rPr>
                <w:rFonts w:ascii="Times New Roman" w:hAnsi="Times New Roman" w:cs="Times New Roman"/>
              </w:rPr>
              <w:t xml:space="preserve"> </w:t>
            </w:r>
            <w:r w:rsidR="000C1057" w:rsidRPr="00BC4A70">
              <w:rPr>
                <w:rFonts w:ascii="Times New Roman" w:hAnsi="Times New Roman" w:cs="Times New Roman"/>
              </w:rPr>
              <w:t>piccola</w:t>
            </w:r>
            <w:proofErr w:type="gramEnd"/>
            <w:r w:rsidR="000C1057" w:rsidRPr="00BC4A70" w:rsidDel="004269BF">
              <w:rPr>
                <w:rFonts w:ascii="Times New Roman" w:hAnsi="Times New Roman" w:cs="Times New Roman"/>
              </w:rPr>
              <w:t xml:space="preserve"> </w:t>
            </w:r>
            <w:r w:rsidR="000C1057" w:rsidRPr="00BC4A70">
              <w:rPr>
                <w:rFonts w:ascii="Times New Roman" w:hAnsi="Times New Roman" w:cs="Times New Roman"/>
              </w:rPr>
              <w:t>impresa</w:t>
            </w:r>
          </w:p>
          <w:p w:rsidR="000C1057" w:rsidRPr="00BC4A70" w:rsidRDefault="004C7EFD" w:rsidP="00C62205">
            <w:pPr>
              <w:autoSpaceDE w:val="0"/>
              <w:autoSpaceDN w:val="0"/>
              <w:adjustRightInd w:val="0"/>
              <w:spacing w:before="40" w:after="40"/>
              <w:ind w:firstLine="639"/>
              <w:rPr>
                <w:rFonts w:ascii="Times New Roman" w:hAnsi="Times New Roman" w:cs="Times New Roman"/>
              </w:rPr>
            </w:pPr>
            <w:proofErr w:type="gramStart"/>
            <w:r w:rsidRPr="00BC4A70">
              <w:rPr>
                <w:rFonts w:ascii="Times New Roman" w:hAnsi="Times New Roman" w:cs="Times New Roman"/>
                <w:b/>
                <w:sz w:val="28"/>
                <w:szCs w:val="28"/>
              </w:rPr>
              <w:t>□</w:t>
            </w:r>
            <w:r w:rsidR="00047BBC">
              <w:rPr>
                <w:rFonts w:ascii="Times New Roman" w:hAnsi="Times New Roman" w:cs="Times New Roman"/>
                <w:b/>
                <w:sz w:val="28"/>
                <w:szCs w:val="28"/>
              </w:rPr>
              <w:t xml:space="preserve"> </w:t>
            </w:r>
            <w:r w:rsidR="000C1057" w:rsidRPr="00BC4A70">
              <w:rPr>
                <w:rFonts w:ascii="Times New Roman" w:hAnsi="Times New Roman" w:cs="Times New Roman"/>
              </w:rPr>
              <w:t xml:space="preserve"> media</w:t>
            </w:r>
            <w:proofErr w:type="gramEnd"/>
            <w:r w:rsidR="000C1057" w:rsidRPr="00BC4A70">
              <w:rPr>
                <w:rFonts w:ascii="Times New Roman" w:hAnsi="Times New Roman" w:cs="Times New Roman"/>
              </w:rPr>
              <w:t xml:space="preserve"> impresa</w:t>
            </w:r>
          </w:p>
          <w:p w:rsidR="000C1057" w:rsidRPr="00BC4A70" w:rsidRDefault="004C7EFD" w:rsidP="00047BBC">
            <w:pPr>
              <w:autoSpaceDE w:val="0"/>
              <w:autoSpaceDN w:val="0"/>
              <w:adjustRightInd w:val="0"/>
              <w:spacing w:before="40" w:after="40"/>
              <w:ind w:firstLine="639"/>
              <w:rPr>
                <w:rFonts w:ascii="Times New Roman" w:hAnsi="Times New Roman" w:cs="Times New Roman"/>
              </w:rPr>
            </w:pPr>
            <w:r w:rsidRPr="00BC4A70">
              <w:rPr>
                <w:rFonts w:ascii="Times New Roman" w:hAnsi="Times New Roman" w:cs="Times New Roman"/>
                <w:b/>
                <w:sz w:val="28"/>
                <w:szCs w:val="28"/>
              </w:rPr>
              <w:t>□</w:t>
            </w:r>
            <w:r w:rsidR="000C1057" w:rsidRPr="00BC4A70">
              <w:rPr>
                <w:rFonts w:ascii="Times New Roman" w:hAnsi="Times New Roman" w:cs="Times New Roman"/>
              </w:rPr>
              <w:t xml:space="preserve"> </w:t>
            </w:r>
            <w:r w:rsidR="00047BBC">
              <w:rPr>
                <w:rFonts w:ascii="Times New Roman" w:hAnsi="Times New Roman" w:cs="Times New Roman"/>
              </w:rPr>
              <w:t xml:space="preserve"> </w:t>
            </w:r>
            <w:r w:rsidR="000C1057" w:rsidRPr="00BC4A70">
              <w:rPr>
                <w:rFonts w:ascii="Times New Roman" w:hAnsi="Times New Roman" w:cs="Times New Roman"/>
              </w:rPr>
              <w:t xml:space="preserve"> grande impresa</w:t>
            </w:r>
          </w:p>
        </w:tc>
        <w:tc>
          <w:tcPr>
            <w:tcW w:w="1276" w:type="dxa"/>
            <w:tcBorders>
              <w:top w:val="nil"/>
              <w:left w:val="nil"/>
              <w:bottom w:val="nil"/>
              <w:right w:val="nil"/>
            </w:tcBorders>
          </w:tcPr>
          <w:p w:rsidR="000C1057" w:rsidRPr="00BC4A70" w:rsidRDefault="000C1057" w:rsidP="0038134D">
            <w:pPr>
              <w:autoSpaceDE w:val="0"/>
              <w:autoSpaceDN w:val="0"/>
              <w:adjustRightInd w:val="0"/>
              <w:spacing w:before="40" w:after="40"/>
              <w:rPr>
                <w:rFonts w:ascii="Times New Roman" w:hAnsi="Times New Roman" w:cs="Times New Roman"/>
              </w:rPr>
            </w:pPr>
          </w:p>
        </w:tc>
        <w:tc>
          <w:tcPr>
            <w:tcW w:w="1418" w:type="dxa"/>
            <w:tcBorders>
              <w:top w:val="nil"/>
              <w:left w:val="nil"/>
              <w:bottom w:val="nil"/>
              <w:right w:val="nil"/>
            </w:tcBorders>
          </w:tcPr>
          <w:p w:rsidR="000C1057" w:rsidRPr="00BC4A70" w:rsidRDefault="000C1057" w:rsidP="0038134D">
            <w:pPr>
              <w:autoSpaceDE w:val="0"/>
              <w:autoSpaceDN w:val="0"/>
              <w:adjustRightInd w:val="0"/>
              <w:spacing w:before="40" w:after="40"/>
              <w:rPr>
                <w:rFonts w:ascii="Times New Roman" w:hAnsi="Times New Roman" w:cs="Times New Roman"/>
              </w:rPr>
            </w:pPr>
          </w:p>
        </w:tc>
      </w:tr>
    </w:tbl>
    <w:p w:rsidR="000C1057" w:rsidRPr="00BC4A70" w:rsidRDefault="00B823D6" w:rsidP="00176BFB">
      <w:pPr>
        <w:jc w:val="both"/>
        <w:rPr>
          <w:rFonts w:ascii="Times New Roman" w:hAnsi="Times New Roman" w:cs="Times New Roman"/>
          <w:color w:val="FF0000"/>
        </w:rPr>
      </w:pPr>
      <w:r w:rsidRPr="00BC4A70">
        <w:rPr>
          <w:rFonts w:ascii="Times New Roman" w:hAnsi="Times New Roman" w:cs="Times New Roman"/>
          <w:color w:val="FF0000"/>
        </w:rPr>
        <w:t>(</w:t>
      </w:r>
      <w:proofErr w:type="gramStart"/>
      <w:r w:rsidR="000C1057" w:rsidRPr="00BC4A70">
        <w:rPr>
          <w:rFonts w:ascii="Times New Roman" w:hAnsi="Times New Roman" w:cs="Times New Roman"/>
          <w:color w:val="FF0000"/>
        </w:rPr>
        <w:t>come</w:t>
      </w:r>
      <w:proofErr w:type="gramEnd"/>
      <w:r w:rsidR="000C1057" w:rsidRPr="00BC4A70">
        <w:rPr>
          <w:rFonts w:ascii="Times New Roman" w:hAnsi="Times New Roman" w:cs="Times New Roman"/>
          <w:color w:val="FF0000"/>
        </w:rPr>
        <w:t xml:space="preserve"> definita dall’articolo 2 dell’alle</w:t>
      </w:r>
      <w:r w:rsidR="00BC4A70">
        <w:rPr>
          <w:rFonts w:ascii="Times New Roman" w:hAnsi="Times New Roman" w:cs="Times New Roman"/>
          <w:color w:val="FF0000"/>
        </w:rPr>
        <w:t>gato alla Raccomandazione della</w:t>
      </w:r>
      <w:r w:rsidR="000C1057" w:rsidRPr="00BC4A70">
        <w:rPr>
          <w:rFonts w:ascii="Times New Roman" w:hAnsi="Times New Roman" w:cs="Times New Roman"/>
          <w:color w:val="FF0000"/>
        </w:rPr>
        <w:t xml:space="preserve"> Commissione europea 2003/361/CE del 6 maggio 2003 (G.U.U.E. n. L 124 del 20 maggio 2003) e all’articolo 2 del </w:t>
      </w:r>
      <w:proofErr w:type="spellStart"/>
      <w:r w:rsidR="000C1057" w:rsidRPr="00BC4A70">
        <w:rPr>
          <w:rFonts w:ascii="Times New Roman" w:hAnsi="Times New Roman" w:cs="Times New Roman"/>
          <w:color w:val="FF0000"/>
        </w:rPr>
        <w:t>d.m.</w:t>
      </w:r>
      <w:proofErr w:type="spellEnd"/>
      <w:r w:rsidR="000C1057" w:rsidRPr="00BC4A70">
        <w:rPr>
          <w:rFonts w:ascii="Times New Roman" w:hAnsi="Times New Roman" w:cs="Times New Roman"/>
          <w:color w:val="FF0000"/>
        </w:rPr>
        <w:t xml:space="preserve"> 18 aprile 2005, pubblicato nella </w:t>
      </w:r>
      <w:r w:rsidRPr="00BC4A70">
        <w:rPr>
          <w:rFonts w:ascii="Times New Roman" w:hAnsi="Times New Roman" w:cs="Times New Roman"/>
          <w:color w:val="FF0000"/>
        </w:rPr>
        <w:t>G.U. n. 238 del 12 ottobre 2005)</w:t>
      </w:r>
      <w:r w:rsidR="000C1057" w:rsidRPr="00BC4A70">
        <w:rPr>
          <w:rFonts w:ascii="Times New Roman" w:hAnsi="Times New Roman" w:cs="Times New Roman"/>
          <w:color w:val="FF0000"/>
        </w:rPr>
        <w:t xml:space="preserve"> </w:t>
      </w:r>
    </w:p>
    <w:p w:rsidR="00B65AAC" w:rsidRPr="00BC4A70" w:rsidRDefault="009A24EA" w:rsidP="00BC4A70">
      <w:pPr>
        <w:pStyle w:val="Paragrafoelenco"/>
        <w:numPr>
          <w:ilvl w:val="0"/>
          <w:numId w:val="7"/>
        </w:numPr>
        <w:autoSpaceDE w:val="0"/>
        <w:autoSpaceDN w:val="0"/>
        <w:adjustRightInd w:val="0"/>
        <w:spacing w:after="0" w:line="240" w:lineRule="auto"/>
        <w:ind w:left="359" w:hanging="370"/>
        <w:jc w:val="both"/>
        <w:rPr>
          <w:rFonts w:ascii="Times New Roman" w:hAnsi="Times New Roman" w:cs="Times New Roman"/>
          <w:b/>
        </w:rPr>
      </w:pPr>
      <w:r w:rsidRPr="00BC4A70">
        <w:rPr>
          <w:rFonts w:ascii="Times New Roman" w:hAnsi="Times New Roman" w:cs="Times New Roman"/>
          <w:b/>
        </w:rPr>
        <w:t>DI NON TROVARSI NELLE CONDIZIONI PREVISTE NELL’ART. 80, DEL D.LGS 18.4.2016, N. 50, E PIÙ PRECISAMENTE DICHIARA:</w:t>
      </w:r>
    </w:p>
    <w:p w:rsidR="00BA4CB7" w:rsidRPr="00723E1F" w:rsidRDefault="00AF0ADD" w:rsidP="00AF0ADD">
      <w:pPr>
        <w:pStyle w:val="Paragrafoelenco"/>
        <w:widowControl w:val="0"/>
        <w:numPr>
          <w:ilvl w:val="0"/>
          <w:numId w:val="16"/>
        </w:numPr>
        <w:spacing w:after="0" w:line="240" w:lineRule="auto"/>
        <w:ind w:left="284" w:hanging="284"/>
        <w:jc w:val="both"/>
        <w:rPr>
          <w:rFonts w:ascii="Times New Roman" w:eastAsia="Times New Roman" w:hAnsi="Times New Roman" w:cs="Times New Roman"/>
          <w:szCs w:val="20"/>
          <w:lang w:eastAsia="it-IT"/>
        </w:rPr>
      </w:pPr>
      <w:proofErr w:type="gramStart"/>
      <w:r w:rsidRPr="00AF0ADD">
        <w:rPr>
          <w:rFonts w:ascii="Times New Roman" w:eastAsia="Times New Roman" w:hAnsi="Times New Roman" w:cs="Times New Roman"/>
          <w:sz w:val="20"/>
          <w:szCs w:val="20"/>
          <w:lang w:eastAsia="it-IT"/>
        </w:rPr>
        <w:t>che</w:t>
      </w:r>
      <w:proofErr w:type="gramEnd"/>
      <w:r w:rsidRPr="00AF0ADD">
        <w:rPr>
          <w:rFonts w:ascii="Times New Roman" w:eastAsia="Times New Roman" w:hAnsi="Times New Roman" w:cs="Times New Roman"/>
          <w:sz w:val="20"/>
          <w:szCs w:val="20"/>
          <w:lang w:eastAsia="it-IT"/>
        </w:rPr>
        <w:t>, ai sensi dell’</w:t>
      </w:r>
      <w:r w:rsidR="00BA4CB7" w:rsidRPr="00AF0ADD">
        <w:rPr>
          <w:rFonts w:ascii="Times New Roman" w:eastAsia="Times New Roman" w:hAnsi="Times New Roman" w:cs="Times New Roman"/>
          <w:b/>
          <w:sz w:val="20"/>
          <w:szCs w:val="20"/>
          <w:lang w:eastAsia="it-IT"/>
        </w:rPr>
        <w:t>art. 80 c</w:t>
      </w:r>
      <w:r w:rsidRPr="00AF0ADD">
        <w:rPr>
          <w:rFonts w:ascii="Times New Roman" w:eastAsia="Times New Roman" w:hAnsi="Times New Roman" w:cs="Times New Roman"/>
          <w:b/>
          <w:sz w:val="20"/>
          <w:szCs w:val="20"/>
          <w:lang w:eastAsia="it-IT"/>
        </w:rPr>
        <w:t>omma</w:t>
      </w:r>
      <w:r w:rsidR="00BA4CB7" w:rsidRPr="00AF0ADD">
        <w:rPr>
          <w:rFonts w:ascii="Times New Roman" w:eastAsia="Times New Roman" w:hAnsi="Times New Roman" w:cs="Times New Roman"/>
          <w:b/>
          <w:sz w:val="20"/>
          <w:szCs w:val="20"/>
          <w:lang w:eastAsia="it-IT"/>
        </w:rPr>
        <w:t xml:space="preserve"> 1</w:t>
      </w:r>
      <w:r w:rsidR="00BA4CB7" w:rsidRPr="00AF0ADD">
        <w:rPr>
          <w:rFonts w:ascii="Times New Roman" w:eastAsia="Times New Roman" w:hAnsi="Times New Roman" w:cs="Times New Roman"/>
          <w:sz w:val="20"/>
          <w:szCs w:val="20"/>
          <w:lang w:eastAsia="it-IT"/>
        </w:rPr>
        <w:t xml:space="preserve"> </w:t>
      </w:r>
      <w:r w:rsidR="00BA4CB7" w:rsidRPr="00AF0ADD">
        <w:rPr>
          <w:rFonts w:ascii="Times New Roman" w:eastAsia="Times New Roman" w:hAnsi="Times New Roman" w:cs="Times New Roman"/>
          <w:sz w:val="20"/>
          <w:szCs w:val="20"/>
          <w:u w:val="single"/>
          <w:lang w:eastAsia="it-IT"/>
        </w:rPr>
        <w:t>non è stata pronunciata</w:t>
      </w:r>
      <w:r w:rsidR="00BA4CB7" w:rsidRPr="00AF0ADD">
        <w:rPr>
          <w:rFonts w:ascii="Times New Roman" w:eastAsia="Times New Roman" w:hAnsi="Times New Roman" w:cs="Times New Roman"/>
          <w:sz w:val="20"/>
          <w:szCs w:val="20"/>
          <w:lang w:eastAsia="it-IT"/>
        </w:rPr>
        <w:t xml:space="preserve"> condanna con sentenza definitiva o decreto penale di </w:t>
      </w:r>
      <w:r w:rsidR="00BA4CB7" w:rsidRPr="00723E1F">
        <w:rPr>
          <w:rFonts w:ascii="Times New Roman" w:eastAsia="Times New Roman" w:hAnsi="Times New Roman" w:cs="Times New Roman"/>
          <w:szCs w:val="20"/>
          <w:lang w:eastAsia="it-IT"/>
        </w:rPr>
        <w:t>condanna divenuto irrevocabile o sentenza di applicazione della pena su richiesta ai sensi dell’articolo 444 del codice di procedura penale, anche riferita a un suo subappaltatore nei casi di cui all'articolo 105, comma 6, per uno dei seguenti reati:</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b) delitti, consumati o tentati, di cui agli articoli 317, 318, 319, 319-ter, 319-quater, 320, 321, 322, 322-bis, 346-bis, 353, 353-bis, 354, 355 e 356 del codice pena</w:t>
      </w:r>
      <w:r w:rsidR="00ED6839" w:rsidRPr="00723E1F">
        <w:rPr>
          <w:rFonts w:ascii="Times New Roman" w:eastAsia="Times New Roman" w:hAnsi="Times New Roman" w:cs="Times New Roman"/>
          <w:szCs w:val="20"/>
          <w:lang w:eastAsia="it-IT"/>
        </w:rPr>
        <w:t xml:space="preserve">le nonché all’articolo 2635 del </w:t>
      </w:r>
      <w:r w:rsidRPr="00723E1F">
        <w:rPr>
          <w:rFonts w:ascii="Times New Roman" w:eastAsia="Times New Roman" w:hAnsi="Times New Roman" w:cs="Times New Roman"/>
          <w:szCs w:val="20"/>
          <w:lang w:eastAsia="it-IT"/>
        </w:rPr>
        <w:t>codice civile;</w:t>
      </w:r>
    </w:p>
    <w:p w:rsidR="00BC4A70" w:rsidRPr="00723E1F" w:rsidRDefault="00BC4A70" w:rsidP="00981DCE">
      <w:pPr>
        <w:autoSpaceDE w:val="0"/>
        <w:autoSpaceDN w:val="0"/>
        <w:adjustRightInd w:val="0"/>
        <w:spacing w:after="0"/>
        <w:ind w:left="284"/>
        <w:jc w:val="both"/>
        <w:rPr>
          <w:rFonts w:ascii="Times New Roman" w:eastAsia="Times New Roman" w:hAnsi="Times New Roman" w:cs="Times New Roman"/>
          <w:szCs w:val="20"/>
          <w:lang w:eastAsia="it-IT"/>
        </w:rPr>
      </w:pPr>
      <w:proofErr w:type="gramStart"/>
      <w:r w:rsidRPr="00723E1F">
        <w:rPr>
          <w:rFonts w:ascii="Times New Roman" w:eastAsia="Times New Roman" w:hAnsi="Times New Roman" w:cs="Times New Roman"/>
          <w:szCs w:val="20"/>
          <w:lang w:eastAsia="it-IT"/>
        </w:rPr>
        <w:t>b</w:t>
      </w:r>
      <w:proofErr w:type="gramEnd"/>
      <w:r w:rsidRPr="00723E1F">
        <w:rPr>
          <w:rFonts w:ascii="Times New Roman" w:eastAsia="Times New Roman" w:hAnsi="Times New Roman" w:cs="Times New Roman"/>
          <w:szCs w:val="20"/>
          <w:lang w:eastAsia="it-IT"/>
        </w:rPr>
        <w:t>-bis) false comunicazioni sociali di cui agli articoli 2621 e 2622 del codice civile;</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lastRenderedPageBreak/>
        <w:t>c) frode ai sensi dell’articolo 1 della convenzione relativa alla tutela degli interessi finanziari delle Comunità europee;</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d) delitti, consumati o tentati, commessi con finalità di terrorismo, anche internazionale, e di eversione dell’ordine costituzionale reati terroristici o reati connessi alle attività terroristiche;</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highlight w:val="yellow"/>
          <w:lang w:eastAsia="it-IT"/>
        </w:rPr>
      </w:pPr>
      <w:r w:rsidRPr="00723E1F">
        <w:rPr>
          <w:rFonts w:ascii="Times New Roman" w:eastAsia="Times New Roman" w:hAnsi="Times New Roman" w:cs="Times New Roman"/>
          <w:szCs w:val="20"/>
          <w:lang w:eastAsia="it-IT"/>
        </w:rPr>
        <w:t>e) delitti di cui agli articoli 648-bis, 648-ter e 648-ter.1 del codice penale, riciclaggio di proventi di attività criminose o finanziamento del terrorismo, quali definiti all’articolo 1 del decreto legislativo 22 giugno 2007, n. 109 e successive modificazioni;</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 xml:space="preserve">f) </w:t>
      </w:r>
      <w:r w:rsidR="00675991" w:rsidRPr="00723E1F">
        <w:rPr>
          <w:rFonts w:ascii="Times New Roman" w:eastAsia="Times New Roman" w:hAnsi="Times New Roman" w:cs="Times New Roman"/>
          <w:szCs w:val="20"/>
          <w:lang w:eastAsia="it-IT"/>
        </w:rPr>
        <w:t xml:space="preserve"> </w:t>
      </w:r>
      <w:r w:rsidRPr="00723E1F">
        <w:rPr>
          <w:rFonts w:ascii="Times New Roman" w:eastAsia="Times New Roman" w:hAnsi="Times New Roman" w:cs="Times New Roman"/>
          <w:szCs w:val="20"/>
          <w:lang w:eastAsia="it-IT"/>
        </w:rPr>
        <w:t>sfruttamento del lavoro minorile e altre forme di tratta di esseri umani definite con il decreto legislativo 4 marzo 2014, n. 24;</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g) ogni altro delitto da cui derivi, quale pena accessoria, l'incapacità di contrattare con la pubblica amministrazione.</w:t>
      </w:r>
    </w:p>
    <w:p w:rsidR="00683861" w:rsidRPr="00BC4A70" w:rsidRDefault="00683861" w:rsidP="00176BFB">
      <w:pPr>
        <w:autoSpaceDE w:val="0"/>
        <w:autoSpaceDN w:val="0"/>
        <w:adjustRightInd w:val="0"/>
        <w:spacing w:after="0" w:line="240" w:lineRule="auto"/>
        <w:ind w:left="284"/>
        <w:jc w:val="both"/>
        <w:rPr>
          <w:rFonts w:ascii="Times New Roman" w:hAnsi="Times New Roman" w:cs="Times New Roman"/>
          <w:i/>
          <w:color w:val="FF0000"/>
          <w:highlight w:val="yellow"/>
        </w:rPr>
      </w:pPr>
    </w:p>
    <w:p w:rsidR="00BF6939" w:rsidRPr="00BC4A70" w:rsidRDefault="00BF6939" w:rsidP="00BF6939">
      <w:pPr>
        <w:rPr>
          <w:rFonts w:ascii="Times New Roman" w:hAnsi="Times New Roman" w:cs="Times New Roman"/>
        </w:rPr>
      </w:pPr>
      <w:r w:rsidRPr="00BC4A70">
        <w:rPr>
          <w:rFonts w:ascii="Times New Roman" w:hAnsi="Times New Roman" w:cs="Times New Roman"/>
        </w:rPr>
        <w:t>OPPURE</w:t>
      </w:r>
      <w:r w:rsidR="00D2001B" w:rsidRPr="00BC4A70">
        <w:rPr>
          <w:rFonts w:ascii="Times New Roman" w:hAnsi="Times New Roman" w:cs="Times New Roman"/>
        </w:rPr>
        <w:t xml:space="preserve"> </w:t>
      </w:r>
    </w:p>
    <w:p w:rsidR="00BF6939" w:rsidRPr="00BC4A70" w:rsidRDefault="00BF6939" w:rsidP="00BF6939">
      <w:pPr>
        <w:jc w:val="both"/>
        <w:rPr>
          <w:rFonts w:ascii="Times New Roman" w:hAnsi="Times New Roman" w:cs="Times New Roman"/>
          <w:color w:val="FF0000"/>
        </w:rPr>
      </w:pPr>
      <w:r w:rsidRPr="00047BBC">
        <w:rPr>
          <w:rFonts w:ascii="Times New Roman" w:hAnsi="Times New Roman" w:cs="Times New Roman"/>
          <w:sz w:val="28"/>
        </w:rPr>
        <w:t>□</w:t>
      </w:r>
      <w:r w:rsidRPr="00BC4A70">
        <w:rPr>
          <w:rFonts w:ascii="Times New Roman" w:hAnsi="Times New Roman" w:cs="Times New Roman"/>
        </w:rPr>
        <w:t xml:space="preserve"> </w:t>
      </w:r>
      <w:r w:rsidR="009C6A4D" w:rsidRPr="00BC4A70">
        <w:rPr>
          <w:rFonts w:ascii="Times New Roman" w:hAnsi="Times New Roman" w:cs="Times New Roman"/>
        </w:rPr>
        <w:t>c</w:t>
      </w:r>
      <w:r w:rsidRPr="00BC4A70">
        <w:rPr>
          <w:rFonts w:ascii="Times New Roman" w:hAnsi="Times New Roman" w:cs="Times New Roman"/>
        </w:rPr>
        <w:t xml:space="preserve">he nei propri confronti </w:t>
      </w:r>
      <w:r w:rsidRPr="00BC4A70">
        <w:rPr>
          <w:rFonts w:ascii="Times New Roman" w:hAnsi="Times New Roman" w:cs="Times New Roman"/>
          <w:b/>
          <w:u w:val="single"/>
        </w:rPr>
        <w:t>sono state pronunciate</w:t>
      </w:r>
      <w:r w:rsidRPr="00BC4A70">
        <w:rPr>
          <w:rFonts w:ascii="Times New Roman" w:hAnsi="Times New Roman" w:cs="Times New Roman"/>
        </w:rPr>
        <w:t xml:space="preserve"> le seguenti condanne ivi comprese quelli che, con riferimento ai reati di cui all’art. 80, c. 1 del </w:t>
      </w:r>
      <w:proofErr w:type="spellStart"/>
      <w:r w:rsidR="003C29EA" w:rsidRPr="00BC4A70">
        <w:rPr>
          <w:rFonts w:ascii="Times New Roman" w:hAnsi="Times New Roman" w:cs="Times New Roman"/>
        </w:rPr>
        <w:t>D.lgs</w:t>
      </w:r>
      <w:proofErr w:type="spellEnd"/>
      <w:r w:rsidRPr="00BC4A70">
        <w:rPr>
          <w:rFonts w:ascii="Times New Roman" w:hAnsi="Times New Roman" w:cs="Times New Roman"/>
        </w:rPr>
        <w:t xml:space="preserve"> 50/2016, </w:t>
      </w:r>
      <w:r w:rsidR="00D755CE" w:rsidRPr="00BC4A70">
        <w:rPr>
          <w:rFonts w:ascii="Times New Roman" w:hAnsi="Times New Roman" w:cs="Times New Roman"/>
        </w:rPr>
        <w:t xml:space="preserve">ai sensi dell’art. 80, comma </w:t>
      </w:r>
      <w:r w:rsidR="00621719" w:rsidRPr="00BC4A70">
        <w:rPr>
          <w:rFonts w:ascii="Times New Roman" w:hAnsi="Times New Roman" w:cs="Times New Roman"/>
        </w:rPr>
        <w:t>7</w:t>
      </w:r>
      <w:r w:rsidR="00D755CE" w:rsidRPr="00BC4A70">
        <w:rPr>
          <w:rFonts w:ascii="Times New Roman" w:hAnsi="Times New Roman" w:cs="Times New Roman"/>
        </w:rPr>
        <w:t xml:space="preserve"> del D.lgs. medesimo, </w:t>
      </w:r>
      <w:r w:rsidRPr="00BC4A70">
        <w:rPr>
          <w:rFonts w:ascii="Times New Roman" w:hAnsi="Times New Roman" w:cs="Times New Roman"/>
        </w:rPr>
        <w:t>hanno comportato l’applicazione di una pena detentiva non superiore a 18 mesi ovvero abbiano riconosciuto l’attenuante della collaborazione come definite per le singole fattispecie di reato</w:t>
      </w:r>
      <w:r w:rsidR="00705531" w:rsidRPr="00BC4A70">
        <w:rPr>
          <w:rFonts w:ascii="Times New Roman" w:hAnsi="Times New Roman" w:cs="Times New Roman"/>
        </w:rPr>
        <w:t>,</w:t>
      </w:r>
      <w:r w:rsidRPr="00BC4A70">
        <w:rPr>
          <w:rFonts w:ascii="Times New Roman" w:hAnsi="Times New Roman" w:cs="Times New Roman"/>
        </w:rPr>
        <w:t xml:space="preserve"> </w:t>
      </w:r>
      <w:r w:rsidR="00D755CE" w:rsidRPr="00BC4A70">
        <w:rPr>
          <w:rFonts w:ascii="Times New Roman" w:hAnsi="Times New Roman" w:cs="Times New Roman"/>
          <w:color w:val="FF0000"/>
        </w:rPr>
        <w:t>(</w:t>
      </w:r>
      <w:r w:rsidR="00D755CE" w:rsidRPr="00BC4A70">
        <w:rPr>
          <w:rFonts w:ascii="Times New Roman" w:hAnsi="Times New Roman" w:cs="Times New Roman"/>
          <w:i/>
          <w:color w:val="FF0000"/>
        </w:rPr>
        <w:t>indicare gli estremi del provvedimento di condanna</w:t>
      </w:r>
      <w:r w:rsidR="001479B9" w:rsidRPr="00BC4A70">
        <w:rPr>
          <w:rFonts w:ascii="Times New Roman" w:hAnsi="Times New Roman" w:cs="Times New Roman"/>
          <w:i/>
          <w:color w:val="FF0000"/>
        </w:rPr>
        <w:t xml:space="preserve"> e quelle per le quali ricorrono le circostanze di cui all’art. 80, comma 7 del D.lgs. 50/2016</w:t>
      </w:r>
      <w:r w:rsidR="00D755CE" w:rsidRPr="00BC4A70">
        <w:rPr>
          <w:rFonts w:ascii="Times New Roman" w:hAnsi="Times New Roman" w:cs="Times New Roman"/>
          <w:color w:val="FF0000"/>
        </w:rPr>
        <w:t>)</w:t>
      </w:r>
    </w:p>
    <w:p w:rsidR="00BF6939" w:rsidRPr="00BC4A70" w:rsidRDefault="00BF6939" w:rsidP="00BF6939">
      <w:pPr>
        <w:rPr>
          <w:rFonts w:ascii="Times New Roman" w:hAnsi="Times New Roman" w:cs="Times New Roman"/>
        </w:rPr>
      </w:pPr>
      <w:r w:rsidRPr="00BC4A70">
        <w:rPr>
          <w:rFonts w:ascii="Times New Roman" w:hAnsi="Times New Roman" w:cs="Times New Roman"/>
        </w:rPr>
        <w:t>……………………………………………………………………………………………………</w:t>
      </w:r>
      <w:r w:rsidR="00E06D6F" w:rsidRPr="00BC4A70">
        <w:rPr>
          <w:rFonts w:ascii="Times New Roman" w:hAnsi="Times New Roman" w:cs="Times New Roman"/>
        </w:rPr>
        <w:t>………….</w:t>
      </w:r>
    </w:p>
    <w:p w:rsidR="00BF6939" w:rsidRPr="00BC4A70" w:rsidRDefault="00BF6939" w:rsidP="00BF6939">
      <w:pPr>
        <w:rPr>
          <w:rFonts w:ascii="Times New Roman" w:hAnsi="Times New Roman" w:cs="Times New Roman"/>
        </w:rPr>
      </w:pPr>
      <w:r w:rsidRPr="00BC4A70">
        <w:rPr>
          <w:rFonts w:ascii="Times New Roman" w:hAnsi="Times New Roman" w:cs="Times New Roman"/>
        </w:rPr>
        <w:t>……………………………………………………………………………………………………</w:t>
      </w:r>
      <w:r w:rsidR="00E06D6F" w:rsidRPr="00BC4A70">
        <w:rPr>
          <w:rFonts w:ascii="Times New Roman" w:hAnsi="Times New Roman" w:cs="Times New Roman"/>
        </w:rPr>
        <w:t>………….</w:t>
      </w:r>
    </w:p>
    <w:p w:rsidR="00BF6939" w:rsidRPr="00BC4A70" w:rsidRDefault="00BF6939" w:rsidP="00BF6939">
      <w:pPr>
        <w:jc w:val="both"/>
        <w:rPr>
          <w:rFonts w:ascii="Times New Roman" w:hAnsi="Times New Roman" w:cs="Times New Roman"/>
        </w:rPr>
      </w:pPr>
      <w:r w:rsidRPr="00BC4A70">
        <w:rPr>
          <w:rFonts w:ascii="Times New Roman" w:hAnsi="Times New Roman" w:cs="Times New Roman"/>
        </w:rPr>
        <w:t>(</w:t>
      </w:r>
      <w:proofErr w:type="gramStart"/>
      <w:r w:rsidRPr="00BC4A70">
        <w:rPr>
          <w:rFonts w:ascii="Times New Roman" w:hAnsi="Times New Roman" w:cs="Times New Roman"/>
          <w:i/>
        </w:rPr>
        <w:t>riportare</w:t>
      </w:r>
      <w:proofErr w:type="gramEnd"/>
      <w:r w:rsidRPr="00BC4A70">
        <w:rPr>
          <w:rFonts w:ascii="Times New Roman" w:hAnsi="Times New Roman" w:cs="Times New Roman"/>
          <w:i/>
        </w:rPr>
        <w:t xml:space="preserve"> integralmente quanto indicato nella visura delle iscrizioni a proprio carico ai sensi dell’art. 33 del DPR 14.11.2002, n. 313 e </w:t>
      </w:r>
      <w:proofErr w:type="spellStart"/>
      <w:r w:rsidRPr="00BC4A70">
        <w:rPr>
          <w:rFonts w:ascii="Times New Roman" w:hAnsi="Times New Roman" w:cs="Times New Roman"/>
          <w:i/>
        </w:rPr>
        <w:t>smi</w:t>
      </w:r>
      <w:proofErr w:type="spellEnd"/>
      <w:r w:rsidRPr="00BC4A70">
        <w:rPr>
          <w:rFonts w:ascii="Times New Roman" w:hAnsi="Times New Roman" w:cs="Times New Roman"/>
        </w:rPr>
        <w:t xml:space="preserve">) </w:t>
      </w:r>
      <w:r w:rsidRPr="00BC4A70">
        <w:rPr>
          <w:rFonts w:ascii="Times New Roman" w:hAnsi="Times New Roman" w:cs="Times New Roman"/>
          <w:i/>
          <w:color w:val="FF0000"/>
        </w:rPr>
        <w:t>(il concorrente non è tenuto ad indicare nella dichiarazione le condanne quando il reato è stato depenalizzato ovvero quando è intervenuta la riabilitazione ovvero quando il reato è stato dichiarato estinto dopo la condanna ovvero in caso di revoca della condanna medesima</w:t>
      </w:r>
      <w:r w:rsidRPr="00BC4A70">
        <w:rPr>
          <w:rFonts w:ascii="Times New Roman" w:hAnsi="Times New Roman" w:cs="Times New Roman"/>
          <w:color w:val="FF0000"/>
        </w:rPr>
        <w:t>)</w:t>
      </w:r>
      <w:r w:rsidRPr="00BC4A70">
        <w:rPr>
          <w:rFonts w:ascii="Times New Roman" w:hAnsi="Times New Roman" w:cs="Times New Roman"/>
        </w:rPr>
        <w:t xml:space="preserve">. </w:t>
      </w:r>
    </w:p>
    <w:p w:rsidR="00BF6939" w:rsidRPr="00BC4A70" w:rsidRDefault="00BF6939" w:rsidP="00BF6939">
      <w:pPr>
        <w:jc w:val="both"/>
        <w:rPr>
          <w:rFonts w:ascii="Times New Roman" w:hAnsi="Times New Roman" w:cs="Times New Roman"/>
        </w:rPr>
      </w:pPr>
      <w:r w:rsidRPr="00BC4A70">
        <w:rPr>
          <w:rFonts w:ascii="Times New Roman" w:hAnsi="Times New Roman" w:cs="Times New Roman"/>
        </w:rPr>
        <w:t xml:space="preserve">E CHE </w:t>
      </w:r>
    </w:p>
    <w:p w:rsidR="00BF6939" w:rsidRPr="00AF0ADD" w:rsidRDefault="001024AA" w:rsidP="00BF6939">
      <w:pPr>
        <w:jc w:val="both"/>
        <w:rPr>
          <w:rFonts w:ascii="Times New Roman" w:hAnsi="Times New Roman" w:cs="Times New Roman"/>
        </w:rPr>
      </w:pPr>
      <w:r w:rsidRPr="00047BBC">
        <w:rPr>
          <w:rFonts w:ascii="Times New Roman" w:hAnsi="Times New Roman" w:cs="Times New Roman"/>
          <w:sz w:val="28"/>
        </w:rPr>
        <w:t>□</w:t>
      </w:r>
      <w:r w:rsidRPr="00AF0ADD">
        <w:rPr>
          <w:rFonts w:ascii="Times New Roman" w:hAnsi="Times New Roman" w:cs="Times New Roman"/>
          <w:b/>
          <w:sz w:val="28"/>
          <w:szCs w:val="28"/>
        </w:rPr>
        <w:t xml:space="preserve"> </w:t>
      </w:r>
      <w:r w:rsidR="00BF6939" w:rsidRPr="00AF0ADD">
        <w:rPr>
          <w:rFonts w:ascii="Times New Roman" w:hAnsi="Times New Roman" w:cs="Times New Roman"/>
        </w:rPr>
        <w:t xml:space="preserve">Nel caso di sentenze a carico per i reati dell’art. 80, c. 1 del </w:t>
      </w:r>
      <w:proofErr w:type="spellStart"/>
      <w:r w:rsidR="003C29EA" w:rsidRPr="00AF0ADD">
        <w:rPr>
          <w:rFonts w:ascii="Times New Roman" w:hAnsi="Times New Roman" w:cs="Times New Roman"/>
        </w:rPr>
        <w:t>D.lgs</w:t>
      </w:r>
      <w:proofErr w:type="spellEnd"/>
      <w:r w:rsidR="00BF6939" w:rsidRPr="00AF0ADD">
        <w:rPr>
          <w:rFonts w:ascii="Times New Roman" w:hAnsi="Times New Roman" w:cs="Times New Roman"/>
        </w:rPr>
        <w:t xml:space="preserve"> n. 50/2016 che hanno comportato l’applicazione della pena detentiva non superiore a 18 mesi ovvero abbiano riconosciuto l'attenuante della collaborazione come definita per le singole fattispecie di reato,</w:t>
      </w:r>
      <w:r w:rsidR="00621719" w:rsidRPr="00AF0ADD">
        <w:rPr>
          <w:rFonts w:ascii="Times New Roman" w:hAnsi="Times New Roman" w:cs="Times New Roman"/>
        </w:rPr>
        <w:t xml:space="preserve"> ai sensi dell’art. 80, comma 7 del D.lgs. medesimo,</w:t>
      </w:r>
      <w:r w:rsidR="00BF6939" w:rsidRPr="00AF0ADD">
        <w:rPr>
          <w:rFonts w:ascii="Times New Roman" w:hAnsi="Times New Roman" w:cs="Times New Roman"/>
        </w:rPr>
        <w:t xml:space="preserve"> </w:t>
      </w:r>
      <w:r w:rsidR="003E619C" w:rsidRPr="00AF0ADD">
        <w:rPr>
          <w:rFonts w:ascii="Times New Roman" w:hAnsi="Times New Roman" w:cs="Times New Roman"/>
        </w:rPr>
        <w:t>ha</w:t>
      </w:r>
      <w:r w:rsidR="00AF0ADD" w:rsidRPr="00AF0ADD">
        <w:rPr>
          <w:rFonts w:ascii="Times New Roman" w:hAnsi="Times New Roman" w:cs="Times New Roman"/>
        </w:rPr>
        <w:t xml:space="preserve"> risarcito o </w:t>
      </w:r>
      <w:r w:rsidR="00BF6939" w:rsidRPr="00AF0ADD">
        <w:rPr>
          <w:rFonts w:ascii="Times New Roman" w:hAnsi="Times New Roman" w:cs="Times New Roman"/>
        </w:rPr>
        <w:t xml:space="preserve">si è impegnati a risarcire qualunque danno causato dal reato o dall’illecito e di aver adottato provvedimenti concreti di carattere tecnico, organizzativo e relativi al personale idonei a prevenire ulteriori reati o illeciti, come risulta dalla seguente documentazione che si allega alla </w:t>
      </w:r>
      <w:r w:rsidR="00D755CE" w:rsidRPr="00AF0ADD">
        <w:rPr>
          <w:rFonts w:ascii="Times New Roman" w:hAnsi="Times New Roman" w:cs="Times New Roman"/>
        </w:rPr>
        <w:t xml:space="preserve">presente </w:t>
      </w:r>
      <w:r w:rsidR="00BF6939" w:rsidRPr="00AF0ADD">
        <w:rPr>
          <w:rFonts w:ascii="Times New Roman" w:hAnsi="Times New Roman" w:cs="Times New Roman"/>
        </w:rPr>
        <w:t>dichiarazione:</w:t>
      </w:r>
    </w:p>
    <w:p w:rsidR="00D9584F" w:rsidRPr="00AF0ADD" w:rsidRDefault="00D9584F" w:rsidP="00D9584F">
      <w:pPr>
        <w:rPr>
          <w:rFonts w:ascii="Times New Roman" w:hAnsi="Times New Roman" w:cs="Times New Roman"/>
        </w:rPr>
      </w:pPr>
      <w:r w:rsidRPr="00AF0ADD">
        <w:rPr>
          <w:rFonts w:ascii="Times New Roman" w:hAnsi="Times New Roman" w:cs="Times New Roman"/>
        </w:rPr>
        <w:t>…………………………………………………………………………………………………….</w:t>
      </w:r>
    </w:p>
    <w:p w:rsidR="00BF6939" w:rsidRPr="00AF0ADD" w:rsidRDefault="00BF6939" w:rsidP="00BF6939">
      <w:pPr>
        <w:rPr>
          <w:rFonts w:ascii="Times New Roman" w:hAnsi="Times New Roman" w:cs="Times New Roman"/>
        </w:rPr>
      </w:pPr>
      <w:r w:rsidRPr="00AF0ADD">
        <w:rPr>
          <w:rFonts w:ascii="Times New Roman" w:hAnsi="Times New Roman" w:cs="Times New Roman"/>
        </w:rPr>
        <w:t>…………………………………………………………………………………………………….</w:t>
      </w:r>
    </w:p>
    <w:p w:rsidR="00D755CE" w:rsidRPr="00AF0ADD" w:rsidRDefault="00D755CE" w:rsidP="001479B9">
      <w:pPr>
        <w:autoSpaceDE w:val="0"/>
        <w:autoSpaceDN w:val="0"/>
        <w:adjustRightInd w:val="0"/>
        <w:spacing w:after="0" w:line="240" w:lineRule="auto"/>
        <w:jc w:val="both"/>
        <w:rPr>
          <w:rFonts w:ascii="Times New Roman" w:hAnsi="Times New Roman" w:cs="Times New Roman"/>
          <w:i/>
          <w:color w:val="FF0000"/>
        </w:rPr>
      </w:pPr>
      <w:r w:rsidRPr="00AF0ADD">
        <w:rPr>
          <w:rFonts w:ascii="Times New Roman" w:hAnsi="Times New Roman" w:cs="Times New Roman"/>
          <w:i/>
          <w:color w:val="FF0000"/>
        </w:rPr>
        <w:t>(</w:t>
      </w:r>
      <w:r w:rsidR="006C564B" w:rsidRPr="00AF0ADD">
        <w:rPr>
          <w:rFonts w:ascii="Times New Roman" w:hAnsi="Times New Roman" w:cs="Times New Roman"/>
          <w:b/>
          <w:i/>
          <w:color w:val="FF0000"/>
        </w:rPr>
        <w:t xml:space="preserve">N.B: </w:t>
      </w:r>
      <w:r w:rsidR="00621719" w:rsidRPr="00AF0ADD">
        <w:rPr>
          <w:rFonts w:ascii="Times New Roman" w:hAnsi="Times New Roman" w:cs="Times New Roman"/>
          <w:b/>
          <w:i/>
          <w:color w:val="FF0000"/>
        </w:rPr>
        <w:t xml:space="preserve">ai sensi </w:t>
      </w:r>
      <w:proofErr w:type="gramStart"/>
      <w:r w:rsidR="00621719" w:rsidRPr="00AF0ADD">
        <w:rPr>
          <w:rFonts w:ascii="Times New Roman" w:hAnsi="Times New Roman" w:cs="Times New Roman"/>
          <w:b/>
          <w:i/>
          <w:color w:val="FF0000"/>
        </w:rPr>
        <w:t xml:space="preserve">dell' </w:t>
      </w:r>
      <w:r w:rsidRPr="00AF0ADD">
        <w:rPr>
          <w:rFonts w:ascii="Times New Roman" w:hAnsi="Times New Roman" w:cs="Times New Roman"/>
          <w:b/>
          <w:i/>
          <w:color w:val="FF0000"/>
        </w:rPr>
        <w:t>art.</w:t>
      </w:r>
      <w:proofErr w:type="gramEnd"/>
      <w:r w:rsidRPr="00AF0ADD">
        <w:rPr>
          <w:rFonts w:ascii="Times New Roman" w:hAnsi="Times New Roman" w:cs="Times New Roman"/>
          <w:b/>
          <w:i/>
          <w:color w:val="FF0000"/>
        </w:rPr>
        <w:t xml:space="preserve"> 80, comma 3 del </w:t>
      </w:r>
      <w:proofErr w:type="spellStart"/>
      <w:r w:rsidR="001479B9" w:rsidRPr="00AF0ADD">
        <w:rPr>
          <w:rFonts w:ascii="Times New Roman" w:hAnsi="Times New Roman" w:cs="Times New Roman"/>
          <w:b/>
          <w:i/>
          <w:color w:val="FF0000"/>
        </w:rPr>
        <w:t>D</w:t>
      </w:r>
      <w:r w:rsidRPr="00AF0ADD">
        <w:rPr>
          <w:rFonts w:ascii="Times New Roman" w:hAnsi="Times New Roman" w:cs="Times New Roman"/>
          <w:b/>
          <w:i/>
          <w:color w:val="FF0000"/>
        </w:rPr>
        <w:t>.Lgs.</w:t>
      </w:r>
      <w:proofErr w:type="spellEnd"/>
      <w:r w:rsidRPr="00AF0ADD">
        <w:rPr>
          <w:rFonts w:ascii="Times New Roman" w:hAnsi="Times New Roman" w:cs="Times New Roman"/>
          <w:b/>
          <w:i/>
          <w:color w:val="FF0000"/>
        </w:rPr>
        <w:t xml:space="preserve"> 50/2016</w:t>
      </w:r>
      <w:r w:rsidRPr="00AF0ADD">
        <w:rPr>
          <w:rFonts w:ascii="Times New Roman" w:hAnsi="Times New Roman" w:cs="Times New Roman"/>
          <w:i/>
          <w:color w:val="FF0000"/>
        </w:rPr>
        <w:t xml:space="preserve">, tale dichiarazione deve essere resa </w:t>
      </w:r>
      <w:r w:rsidRPr="00AF0ADD">
        <w:rPr>
          <w:rFonts w:ascii="Times New Roman" w:hAnsi="Times New Roman" w:cs="Times New Roman"/>
          <w:color w:val="FF0000"/>
        </w:rPr>
        <w:t>dai titolari di ruoli di rilievo indicati nella tabella n. 1 del presente modello</w:t>
      </w:r>
      <w:r w:rsidRPr="00AF0ADD">
        <w:rPr>
          <w:rFonts w:ascii="Times New Roman" w:hAnsi="Times New Roman" w:cs="Times New Roman"/>
          <w:i/>
          <w:color w:val="FF0000"/>
        </w:rPr>
        <w:t xml:space="preserve">. Detta dichiarazione è contenuta nel </w:t>
      </w:r>
      <w:proofErr w:type="spellStart"/>
      <w:r w:rsidRPr="00AF0ADD">
        <w:rPr>
          <w:rFonts w:ascii="Times New Roman" w:hAnsi="Times New Roman" w:cs="Times New Roman"/>
          <w:i/>
          <w:color w:val="FF0000"/>
        </w:rPr>
        <w:t>Mod</w:t>
      </w:r>
      <w:proofErr w:type="spellEnd"/>
      <w:r w:rsidRPr="00AF0ADD">
        <w:rPr>
          <w:rFonts w:ascii="Times New Roman" w:hAnsi="Times New Roman" w:cs="Times New Roman"/>
          <w:i/>
          <w:color w:val="FF0000"/>
        </w:rPr>
        <w:t>. 2)</w:t>
      </w:r>
      <w:r w:rsidR="00621719" w:rsidRPr="00AF0ADD">
        <w:rPr>
          <w:rFonts w:ascii="Times New Roman" w:hAnsi="Times New Roman" w:cs="Times New Roman"/>
          <w:i/>
          <w:color w:val="FF0000"/>
        </w:rPr>
        <w:t xml:space="preserve"> </w:t>
      </w:r>
    </w:p>
    <w:p w:rsidR="00D755CE" w:rsidRPr="00BC4A70" w:rsidRDefault="00D755CE" w:rsidP="00D9584F">
      <w:pPr>
        <w:pStyle w:val="sche3"/>
        <w:rPr>
          <w:b/>
          <w:sz w:val="22"/>
          <w:szCs w:val="22"/>
          <w:highlight w:val="yellow"/>
          <w:lang w:val="it-IT"/>
        </w:rPr>
      </w:pPr>
    </w:p>
    <w:tbl>
      <w:tblPr>
        <w:tblW w:w="9781" w:type="dxa"/>
        <w:tblLayout w:type="fixed"/>
        <w:tblCellMar>
          <w:left w:w="70" w:type="dxa"/>
          <w:right w:w="70" w:type="dxa"/>
        </w:tblCellMar>
        <w:tblLook w:val="0000" w:firstRow="0" w:lastRow="0" w:firstColumn="0" w:lastColumn="0" w:noHBand="0" w:noVBand="0"/>
      </w:tblPr>
      <w:tblGrid>
        <w:gridCol w:w="513"/>
        <w:gridCol w:w="9268"/>
      </w:tblGrid>
      <w:tr w:rsidR="00D755CE" w:rsidRPr="00BC4A70" w:rsidTr="00D755CE">
        <w:trPr>
          <w:cantSplit/>
          <w:trHeight w:val="557"/>
        </w:trPr>
        <w:tc>
          <w:tcPr>
            <w:tcW w:w="513" w:type="dxa"/>
            <w:tcMar>
              <w:left w:w="0" w:type="dxa"/>
              <w:right w:w="0" w:type="dxa"/>
            </w:tcMar>
          </w:tcPr>
          <w:p w:rsidR="00D755CE" w:rsidRPr="00AF0ADD" w:rsidRDefault="006C564B" w:rsidP="00D755CE">
            <w:pPr>
              <w:spacing w:before="20" w:after="20" w:line="240" w:lineRule="auto"/>
              <w:ind w:left="284" w:hanging="284"/>
              <w:rPr>
                <w:rFonts w:ascii="Times New Roman" w:eastAsia="Times New Roman" w:hAnsi="Times New Roman" w:cs="Times New Roman"/>
                <w:b/>
                <w:color w:val="FF0000"/>
                <w:lang w:eastAsia="it-IT"/>
              </w:rPr>
            </w:pPr>
            <w:r w:rsidRPr="00AF0ADD">
              <w:rPr>
                <w:rFonts w:ascii="Times New Roman" w:eastAsia="Times New Roman" w:hAnsi="Times New Roman" w:cs="Times New Roman"/>
                <w:b/>
                <w:color w:val="FF0000"/>
                <w:lang w:eastAsia="it-IT"/>
              </w:rPr>
              <w:t>(</w:t>
            </w:r>
            <w:r w:rsidR="00D755CE" w:rsidRPr="00AF0ADD">
              <w:rPr>
                <w:rFonts w:ascii="Times New Roman" w:eastAsia="Times New Roman" w:hAnsi="Times New Roman" w:cs="Times New Roman"/>
                <w:b/>
                <w:color w:val="FF0000"/>
                <w:lang w:eastAsia="it-IT"/>
              </w:rPr>
              <w:t>N.B.</w:t>
            </w:r>
          </w:p>
        </w:tc>
        <w:tc>
          <w:tcPr>
            <w:tcW w:w="9268" w:type="dxa"/>
            <w:tcBorders>
              <w:left w:val="nil"/>
            </w:tcBorders>
            <w:shd w:val="clear" w:color="auto" w:fill="auto"/>
          </w:tcPr>
          <w:p w:rsidR="00D755CE" w:rsidRPr="00AF0ADD" w:rsidRDefault="00D755CE" w:rsidP="00D755CE">
            <w:pPr>
              <w:spacing w:before="20" w:after="20" w:line="240" w:lineRule="auto"/>
              <w:jc w:val="both"/>
              <w:rPr>
                <w:rFonts w:ascii="Times New Roman" w:eastAsia="Times New Roman" w:hAnsi="Times New Roman" w:cs="Times New Roman"/>
                <w:color w:val="FF0000"/>
                <w:lang w:eastAsia="it-IT"/>
              </w:rPr>
            </w:pPr>
            <w:proofErr w:type="gramStart"/>
            <w:r w:rsidRPr="00AF0ADD">
              <w:rPr>
                <w:rFonts w:ascii="Times New Roman" w:eastAsia="Times New Roman" w:hAnsi="Times New Roman" w:cs="Times New Roman"/>
                <w:b/>
                <w:i/>
                <w:color w:val="FF0000"/>
                <w:lang w:eastAsia="it-IT"/>
              </w:rPr>
              <w:t>in</w:t>
            </w:r>
            <w:proofErr w:type="gramEnd"/>
            <w:r w:rsidRPr="00AF0ADD">
              <w:rPr>
                <w:rFonts w:ascii="Times New Roman" w:eastAsia="Times New Roman" w:hAnsi="Times New Roman" w:cs="Times New Roman"/>
                <w:b/>
                <w:i/>
                <w:color w:val="FF0000"/>
                <w:lang w:eastAsia="it-IT"/>
              </w:rPr>
              <w:t xml:space="preserve"> caso di cessione di azienda o di ramo d’azienda, incorporazione o fusione societaria</w:t>
            </w:r>
            <w:r w:rsidRPr="00AF0ADD">
              <w:rPr>
                <w:rFonts w:ascii="Times New Roman" w:eastAsia="Times New Roman" w:hAnsi="Times New Roman" w:cs="Times New Roman"/>
                <w:color w:val="FF0000"/>
                <w:lang w:eastAsia="it-IT"/>
              </w:rPr>
              <w:t xml:space="preserve"> sussiste in capo alla società cessionaria, incorporante, o risultante dalla fusione, l’onere di presentare la dichiarazione relativa a detto requisito a</w:t>
            </w:r>
            <w:r w:rsidR="00AF0ADD" w:rsidRPr="00AF0ADD">
              <w:rPr>
                <w:rFonts w:ascii="Times New Roman" w:eastAsia="Times New Roman" w:hAnsi="Times New Roman" w:cs="Times New Roman"/>
                <w:color w:val="FF0000"/>
                <w:lang w:eastAsia="it-IT"/>
              </w:rPr>
              <w:t>nche con riferimento ai titolari</w:t>
            </w:r>
            <w:r w:rsidRPr="00AF0ADD">
              <w:rPr>
                <w:rFonts w:ascii="Times New Roman" w:eastAsia="Times New Roman" w:hAnsi="Times New Roman" w:cs="Times New Roman"/>
                <w:color w:val="FF0000"/>
                <w:lang w:eastAsia="it-IT"/>
              </w:rPr>
              <w:t xml:space="preserve"> di ruoli di rilievo di cui all’art. 80, comma 3 del D.lgs. 50/2016 che hanno operato presso la società cedente, incorporata o le società fusesi nell’ultimo anno ovvero che sono cessati dalla relativa carica in detto periodo. Resta ferma la possibilità di dimostrare la c.d. dissociazione.</w:t>
            </w:r>
            <w:r w:rsidR="006C564B" w:rsidRPr="00AF0ADD">
              <w:rPr>
                <w:rFonts w:ascii="Times New Roman" w:eastAsia="Times New Roman" w:hAnsi="Times New Roman" w:cs="Times New Roman"/>
                <w:color w:val="FF0000"/>
                <w:lang w:eastAsia="it-IT"/>
              </w:rPr>
              <w:t>)</w:t>
            </w:r>
          </w:p>
        </w:tc>
      </w:tr>
    </w:tbl>
    <w:p w:rsidR="00AF0ADD" w:rsidRPr="00F678F0" w:rsidRDefault="00AF0ADD" w:rsidP="00AF0ADD">
      <w:pPr>
        <w:pStyle w:val="Paragrafoelenco"/>
        <w:widowControl w:val="0"/>
        <w:numPr>
          <w:ilvl w:val="0"/>
          <w:numId w:val="16"/>
        </w:numPr>
        <w:spacing w:before="120" w:after="0" w:line="240" w:lineRule="auto"/>
        <w:ind w:left="284" w:hanging="284"/>
        <w:jc w:val="both"/>
        <w:rPr>
          <w:rFonts w:ascii="Calibri" w:hAnsi="Calibri" w:cs="Calibri"/>
        </w:rPr>
      </w:pPr>
      <w:proofErr w:type="gramStart"/>
      <w:r>
        <w:rPr>
          <w:rFonts w:ascii="Calibri" w:hAnsi="Calibri" w:cs="Calibri"/>
        </w:rPr>
        <w:t>che</w:t>
      </w:r>
      <w:proofErr w:type="gramEnd"/>
      <w:r>
        <w:rPr>
          <w:rFonts w:ascii="Calibri" w:hAnsi="Calibri" w:cs="Calibri"/>
        </w:rPr>
        <w:t xml:space="preserve">, </w:t>
      </w:r>
      <w:r w:rsidRPr="00AF0ADD">
        <w:rPr>
          <w:rFonts w:ascii="Calibri" w:hAnsi="Calibri" w:cs="Calibri"/>
          <w:b/>
        </w:rPr>
        <w:t>ai sensi dell’</w:t>
      </w:r>
      <w:r>
        <w:rPr>
          <w:rFonts w:ascii="Calibri" w:hAnsi="Calibri" w:cs="Calibri"/>
          <w:b/>
        </w:rPr>
        <w:t>art. 80</w:t>
      </w:r>
      <w:r w:rsidRPr="00AF0ADD">
        <w:rPr>
          <w:rFonts w:ascii="Calibri" w:hAnsi="Calibri" w:cs="Calibri"/>
          <w:b/>
        </w:rPr>
        <w:t xml:space="preserve"> c</w:t>
      </w:r>
      <w:r>
        <w:rPr>
          <w:rFonts w:ascii="Calibri" w:hAnsi="Calibri" w:cs="Calibri"/>
          <w:b/>
        </w:rPr>
        <w:t>omma</w:t>
      </w:r>
      <w:r w:rsidRPr="00AF0ADD">
        <w:rPr>
          <w:rFonts w:ascii="Calibri" w:hAnsi="Calibri" w:cs="Calibri"/>
          <w:b/>
        </w:rPr>
        <w:t xml:space="preserve"> 2,</w:t>
      </w:r>
      <w:r>
        <w:rPr>
          <w:rFonts w:ascii="Calibri" w:hAnsi="Calibri" w:cs="Calibri"/>
        </w:rPr>
        <w:t xml:space="preserve"> </w:t>
      </w:r>
      <w:r w:rsidRPr="00F678F0">
        <w:rPr>
          <w:rFonts w:ascii="Calibri" w:hAnsi="Calibri" w:cs="Calibri"/>
        </w:rPr>
        <w:t xml:space="preserve">non sussistono cause di decadenza, di sospensione o di divieto previste dall’articolo 67 del decreto legislativo 6 settembre 2011, n. 159 o di un tentativo di infiltrazione mafiosa di cui </w:t>
      </w:r>
      <w:r w:rsidRPr="00F678F0">
        <w:rPr>
          <w:rFonts w:ascii="Calibri" w:hAnsi="Calibri" w:cs="Calibri"/>
        </w:rPr>
        <w:lastRenderedPageBreak/>
        <w:t xml:space="preserve">all’articolo 84, comma 4, del medesimo decreto; </w:t>
      </w:r>
    </w:p>
    <w:p w:rsidR="00AF0ADD" w:rsidRDefault="00AF0ADD" w:rsidP="00AF0ADD">
      <w:pPr>
        <w:spacing w:after="0"/>
        <w:ind w:left="284"/>
        <w:jc w:val="both"/>
        <w:rPr>
          <w:rFonts w:cs="Calibri"/>
          <w:color w:val="FF0000"/>
        </w:rPr>
      </w:pPr>
      <w:r w:rsidRPr="00F678F0">
        <w:rPr>
          <w:rFonts w:cs="Calibri"/>
          <w:color w:val="FF0000"/>
        </w:rPr>
        <w:t xml:space="preserve">(N.B: </w:t>
      </w:r>
      <w:r w:rsidRPr="00F678F0">
        <w:rPr>
          <w:rFonts w:cs="Calibri"/>
          <w:b/>
          <w:color w:val="FF0000"/>
        </w:rPr>
        <w:t xml:space="preserve">ai sensi </w:t>
      </w:r>
      <w:proofErr w:type="gramStart"/>
      <w:r w:rsidRPr="00F678F0">
        <w:rPr>
          <w:rFonts w:cs="Calibri"/>
          <w:b/>
          <w:color w:val="FF0000"/>
        </w:rPr>
        <w:t>dell' art.</w:t>
      </w:r>
      <w:proofErr w:type="gramEnd"/>
      <w:r w:rsidRPr="00F678F0">
        <w:rPr>
          <w:rFonts w:cs="Calibri"/>
          <w:b/>
          <w:color w:val="FF0000"/>
        </w:rPr>
        <w:t xml:space="preserve"> 80, comma 3 del </w:t>
      </w:r>
      <w:proofErr w:type="spellStart"/>
      <w:r w:rsidRPr="00F678F0">
        <w:rPr>
          <w:rFonts w:cs="Calibri"/>
          <w:b/>
          <w:color w:val="FF0000"/>
        </w:rPr>
        <w:t>D.Lgs.</w:t>
      </w:r>
      <w:proofErr w:type="spellEnd"/>
      <w:r w:rsidRPr="00F678F0">
        <w:rPr>
          <w:rFonts w:cs="Calibri"/>
          <w:b/>
          <w:color w:val="FF0000"/>
        </w:rPr>
        <w:t xml:space="preserve"> 50/2016</w:t>
      </w:r>
      <w:r w:rsidRPr="00F678F0">
        <w:rPr>
          <w:rFonts w:cs="Calibri"/>
          <w:color w:val="FF0000"/>
        </w:rPr>
        <w:t xml:space="preserve">, tale dichiarazione deve essere resa dai titolari di ruoli di rilievo indicati nella tabella n. 1 del presente modello. Detta dichiarazione è contenuta nel </w:t>
      </w:r>
      <w:proofErr w:type="spellStart"/>
      <w:r w:rsidRPr="00F678F0">
        <w:rPr>
          <w:rFonts w:cs="Calibri"/>
          <w:color w:val="FF0000"/>
        </w:rPr>
        <w:t>Mod</w:t>
      </w:r>
      <w:proofErr w:type="spellEnd"/>
      <w:r w:rsidRPr="00F678F0">
        <w:rPr>
          <w:rFonts w:cs="Calibri"/>
          <w:color w:val="FF0000"/>
        </w:rPr>
        <w:t>. 2)</w:t>
      </w:r>
      <w:r>
        <w:rPr>
          <w:rFonts w:cs="Calibri"/>
          <w:color w:val="FF0000"/>
        </w:rPr>
        <w:t>.</w:t>
      </w:r>
    </w:p>
    <w:p w:rsidR="00AF0ADD" w:rsidRPr="00F678F0" w:rsidRDefault="00AF0ADD" w:rsidP="00AF0ADD">
      <w:pPr>
        <w:spacing w:after="0"/>
        <w:ind w:left="284"/>
        <w:jc w:val="both"/>
        <w:rPr>
          <w:rFonts w:ascii="Calibri" w:hAnsi="Calibri" w:cs="Calibri"/>
          <w:color w:val="FF0000"/>
        </w:rPr>
      </w:pPr>
      <w:r w:rsidRPr="00F678F0">
        <w:rPr>
          <w:rFonts w:ascii="Calibri" w:hAnsi="Calibri" w:cs="Calibri"/>
          <w:color w:val="FF0000"/>
        </w:rPr>
        <w:t xml:space="preserve">(N.B.: </w:t>
      </w:r>
      <w:r w:rsidRPr="00F678F0">
        <w:rPr>
          <w:rFonts w:ascii="Calibri" w:hAnsi="Calibri" w:cs="Calibri"/>
          <w:b/>
          <w:color w:val="FF0000"/>
        </w:rPr>
        <w:t>in caso di cessione di azienda o di ramo d’azienda</w:t>
      </w:r>
      <w:r w:rsidRPr="00F678F0">
        <w:rPr>
          <w:rFonts w:ascii="Calibri" w:hAnsi="Calibri" w:cs="Calibri"/>
          <w:color w:val="FF0000"/>
        </w:rPr>
        <w:t>, incorporazione o fusione societaria sussiste in capo alla società cessionaria, incorporante, o risultante dalla fusione, l’onere di presentare la dichiarazione relativa a detto requisito anche con riferimento ai titolare di ruoli di rilievo di cui all’art. 80, comma 3 del D.lgs. 50/2016 che hanno operato presso la società cedente, incorporata o le società fusesi nell’ultimo anno ovvero che sono cessati dalla relativa carica in detto periodo. Resta ferma la possibilità di dimostrare la c.d. dissociazione.)</w:t>
      </w:r>
    </w:p>
    <w:p w:rsidR="00AA0EAD" w:rsidRPr="00BC4A70" w:rsidRDefault="00AA0EAD" w:rsidP="00FD7298">
      <w:pPr>
        <w:spacing w:after="0" w:line="240" w:lineRule="auto"/>
        <w:ind w:left="284" w:hanging="284"/>
        <w:jc w:val="both"/>
        <w:rPr>
          <w:rFonts w:ascii="Times New Roman" w:eastAsia="Times New Roman" w:hAnsi="Times New Roman" w:cs="Times New Roman"/>
          <w:highlight w:val="yellow"/>
          <w:lang w:eastAsia="it-IT"/>
        </w:rPr>
      </w:pPr>
    </w:p>
    <w:p w:rsidR="00FD7298" w:rsidRPr="00047BBC" w:rsidRDefault="00FD7298" w:rsidP="00AF0ADD">
      <w:pPr>
        <w:pStyle w:val="Paragrafoelenco"/>
        <w:widowControl w:val="0"/>
        <w:numPr>
          <w:ilvl w:val="0"/>
          <w:numId w:val="16"/>
        </w:numPr>
        <w:spacing w:before="120" w:after="0" w:line="240" w:lineRule="auto"/>
        <w:ind w:left="284" w:hanging="284"/>
        <w:jc w:val="both"/>
        <w:rPr>
          <w:rFonts w:ascii="Times New Roman" w:eastAsia="Times New Roman" w:hAnsi="Times New Roman" w:cs="Times New Roman"/>
          <w:lang w:eastAsia="it-IT"/>
        </w:rPr>
      </w:pPr>
      <w:proofErr w:type="gramStart"/>
      <w:r w:rsidRPr="00047BBC">
        <w:rPr>
          <w:rFonts w:ascii="Times New Roman" w:eastAsia="Times New Roman" w:hAnsi="Times New Roman" w:cs="Times New Roman"/>
          <w:lang w:eastAsia="it-IT"/>
        </w:rPr>
        <w:t>che</w:t>
      </w:r>
      <w:proofErr w:type="gramEnd"/>
      <w:r w:rsidRPr="00047BBC">
        <w:rPr>
          <w:rFonts w:ascii="Times New Roman" w:eastAsia="Times New Roman" w:hAnsi="Times New Roman" w:cs="Times New Roman"/>
          <w:lang w:eastAsia="it-IT"/>
        </w:rPr>
        <w:t xml:space="preserve">, </w:t>
      </w:r>
      <w:r w:rsidRPr="00047BBC">
        <w:rPr>
          <w:rFonts w:ascii="Times New Roman" w:eastAsia="Times New Roman" w:hAnsi="Times New Roman" w:cs="Times New Roman"/>
          <w:b/>
          <w:lang w:eastAsia="it-IT"/>
        </w:rPr>
        <w:t>ai sensi dell’art</w:t>
      </w:r>
      <w:r w:rsidR="00683861" w:rsidRPr="00047BBC">
        <w:rPr>
          <w:rFonts w:ascii="Times New Roman" w:eastAsia="Times New Roman" w:hAnsi="Times New Roman" w:cs="Times New Roman"/>
          <w:b/>
          <w:lang w:eastAsia="it-IT"/>
        </w:rPr>
        <w:t>.</w:t>
      </w:r>
      <w:r w:rsidRPr="00047BBC">
        <w:rPr>
          <w:rFonts w:ascii="Times New Roman" w:eastAsia="Times New Roman" w:hAnsi="Times New Roman" w:cs="Times New Roman"/>
          <w:b/>
          <w:lang w:eastAsia="it-IT"/>
        </w:rPr>
        <w:t xml:space="preserve"> 80, c</w:t>
      </w:r>
      <w:r w:rsidR="00AF0ADD" w:rsidRPr="00047BBC">
        <w:rPr>
          <w:rFonts w:ascii="Times New Roman" w:eastAsia="Times New Roman" w:hAnsi="Times New Roman" w:cs="Times New Roman"/>
          <w:b/>
          <w:lang w:eastAsia="it-IT"/>
        </w:rPr>
        <w:t>omma</w:t>
      </w:r>
      <w:r w:rsidRPr="00047BBC">
        <w:rPr>
          <w:rFonts w:ascii="Times New Roman" w:eastAsia="Times New Roman" w:hAnsi="Times New Roman" w:cs="Times New Roman"/>
          <w:b/>
          <w:lang w:eastAsia="it-IT"/>
        </w:rPr>
        <w:t xml:space="preserve"> 3</w:t>
      </w:r>
      <w:r w:rsidR="00683861" w:rsidRPr="00047BBC">
        <w:rPr>
          <w:rFonts w:ascii="Times New Roman" w:eastAsia="Times New Roman" w:hAnsi="Times New Roman" w:cs="Times New Roman"/>
          <w:lang w:eastAsia="it-IT"/>
        </w:rPr>
        <w:t xml:space="preserve"> </w:t>
      </w:r>
      <w:r w:rsidRPr="00047BBC">
        <w:rPr>
          <w:rFonts w:ascii="Times New Roman" w:eastAsia="Times New Roman" w:hAnsi="Times New Roman" w:cs="Times New Roman"/>
          <w:lang w:eastAsia="it-IT"/>
        </w:rPr>
        <w:t xml:space="preserve">del </w:t>
      </w:r>
      <w:r w:rsidR="00683861" w:rsidRPr="00047BBC">
        <w:rPr>
          <w:rFonts w:ascii="Times New Roman" w:eastAsia="Times New Roman" w:hAnsi="Times New Roman" w:cs="Times New Roman"/>
          <w:lang w:eastAsia="it-IT"/>
        </w:rPr>
        <w:t>D.lgs. 50/</w:t>
      </w:r>
      <w:r w:rsidRPr="00047BBC">
        <w:rPr>
          <w:rFonts w:ascii="Times New Roman" w:eastAsia="Times New Roman" w:hAnsi="Times New Roman" w:cs="Times New Roman"/>
          <w:lang w:eastAsia="it-IT"/>
        </w:rPr>
        <w:t xml:space="preserve">2016, nell’anno antecedente la data di pubblicazione del bando di gara: </w:t>
      </w:r>
      <w:r w:rsidRPr="00047BBC">
        <w:rPr>
          <w:rFonts w:ascii="Times New Roman" w:eastAsia="Times New Roman" w:hAnsi="Times New Roman" w:cs="Times New Roman"/>
          <w:vertAlign w:val="superscript"/>
          <w:lang w:eastAsia="it-IT"/>
        </w:rPr>
        <w:t>(</w:t>
      </w:r>
      <w:r w:rsidRPr="00047BBC">
        <w:rPr>
          <w:rFonts w:ascii="Times New Roman" w:eastAsia="Times New Roman" w:hAnsi="Times New Roman" w:cs="Times New Roman"/>
          <w:vertAlign w:val="superscript"/>
          <w:lang w:eastAsia="it-IT"/>
        </w:rPr>
        <w:endnoteReference w:id="4"/>
      </w:r>
      <w:r w:rsidRPr="00047BBC">
        <w:rPr>
          <w:rFonts w:ascii="Times New Roman" w:eastAsia="Times New Roman" w:hAnsi="Times New Roman" w:cs="Times New Roman"/>
          <w:vertAlign w:val="superscript"/>
          <w:lang w:eastAsia="it-IT"/>
        </w:rPr>
        <w:t>)</w:t>
      </w:r>
    </w:p>
    <w:tbl>
      <w:tblPr>
        <w:tblW w:w="9209" w:type="dxa"/>
        <w:tblInd w:w="289" w:type="dxa"/>
        <w:tblLayout w:type="fixed"/>
        <w:tblCellMar>
          <w:left w:w="70" w:type="dxa"/>
          <w:right w:w="70" w:type="dxa"/>
        </w:tblCellMar>
        <w:tblLook w:val="0000" w:firstRow="0" w:lastRow="0" w:firstColumn="0" w:lastColumn="0" w:noHBand="0" w:noVBand="0"/>
      </w:tblPr>
      <w:tblGrid>
        <w:gridCol w:w="349"/>
        <w:gridCol w:w="8860"/>
      </w:tblGrid>
      <w:tr w:rsidR="00FD7298" w:rsidRPr="00047BBC" w:rsidTr="003C29EA">
        <w:trPr>
          <w:cantSplit/>
          <w:trHeight w:val="557"/>
        </w:trPr>
        <w:tc>
          <w:tcPr>
            <w:tcW w:w="349" w:type="dxa"/>
            <w:tcMar>
              <w:left w:w="0" w:type="dxa"/>
              <w:right w:w="0" w:type="dxa"/>
            </w:tcMar>
          </w:tcPr>
          <w:p w:rsidR="00FD7298" w:rsidRPr="00047BBC" w:rsidRDefault="00047BBC" w:rsidP="00FD7298">
            <w:pPr>
              <w:spacing w:before="20" w:after="20" w:line="240" w:lineRule="auto"/>
              <w:rPr>
                <w:rFonts w:ascii="Times New Roman" w:eastAsia="Times New Roman" w:hAnsi="Times New Roman" w:cs="Times New Roman"/>
                <w:lang w:eastAsia="it-IT"/>
              </w:rPr>
            </w:pPr>
            <w:r w:rsidRPr="00047BBC">
              <w:rPr>
                <w:rFonts w:ascii="Times New Roman" w:hAnsi="Times New Roman" w:cs="Times New Roman"/>
                <w:sz w:val="28"/>
              </w:rPr>
              <w:t>□</w:t>
            </w:r>
          </w:p>
        </w:tc>
        <w:tc>
          <w:tcPr>
            <w:tcW w:w="8860" w:type="dxa"/>
            <w:tcBorders>
              <w:left w:val="nil"/>
            </w:tcBorders>
            <w:vAlign w:val="center"/>
          </w:tcPr>
          <w:p w:rsidR="00FD7298" w:rsidRPr="00047BBC" w:rsidRDefault="00FD7298" w:rsidP="00211000">
            <w:pPr>
              <w:spacing w:before="20" w:after="20" w:line="240" w:lineRule="auto"/>
              <w:ind w:left="110" w:hanging="110"/>
              <w:jc w:val="both"/>
              <w:rPr>
                <w:rFonts w:ascii="Times New Roman" w:eastAsia="Times New Roman" w:hAnsi="Times New Roman" w:cs="Times New Roman"/>
                <w:lang w:eastAsia="it-IT"/>
              </w:rPr>
            </w:pPr>
            <w:r w:rsidRPr="00047BBC">
              <w:rPr>
                <w:rFonts w:ascii="Times New Roman" w:eastAsia="Times New Roman" w:hAnsi="Times New Roman" w:cs="Times New Roman"/>
                <w:lang w:eastAsia="it-IT"/>
              </w:rPr>
              <w:tab/>
            </w:r>
            <w:proofErr w:type="gramStart"/>
            <w:r w:rsidR="00211000" w:rsidRPr="00047BBC">
              <w:rPr>
                <w:rFonts w:ascii="Times New Roman" w:eastAsia="Times New Roman" w:hAnsi="Times New Roman" w:cs="Times New Roman"/>
                <w:b/>
                <w:u w:val="single"/>
                <w:lang w:eastAsia="it-IT"/>
              </w:rPr>
              <w:t>non</w:t>
            </w:r>
            <w:proofErr w:type="gramEnd"/>
            <w:r w:rsidR="00211000" w:rsidRPr="00047BBC">
              <w:rPr>
                <w:rFonts w:ascii="Times New Roman" w:eastAsia="Times New Roman" w:hAnsi="Times New Roman" w:cs="Times New Roman"/>
                <w:b/>
                <w:u w:val="single"/>
                <w:lang w:eastAsia="it-IT"/>
              </w:rPr>
              <w:t xml:space="preserve"> vi sono soggetti cessati </w:t>
            </w:r>
            <w:r w:rsidR="00211000" w:rsidRPr="00047BBC">
              <w:rPr>
                <w:rFonts w:ascii="Times New Roman" w:eastAsia="Times New Roman" w:hAnsi="Times New Roman" w:cs="Times New Roman"/>
                <w:lang w:eastAsia="it-IT"/>
              </w:rPr>
              <w:t>dalle cariche societarie indicate all’art</w:t>
            </w:r>
            <w:r w:rsidR="00683861" w:rsidRPr="00047BBC">
              <w:rPr>
                <w:rFonts w:ascii="Times New Roman" w:eastAsia="Times New Roman" w:hAnsi="Times New Roman" w:cs="Times New Roman"/>
                <w:lang w:eastAsia="it-IT"/>
              </w:rPr>
              <w:t>.</w:t>
            </w:r>
            <w:r w:rsidR="00211000" w:rsidRPr="00047BBC">
              <w:rPr>
                <w:rFonts w:ascii="Times New Roman" w:eastAsia="Times New Roman" w:hAnsi="Times New Roman" w:cs="Times New Roman"/>
                <w:lang w:eastAsia="it-IT"/>
              </w:rPr>
              <w:t xml:space="preserve"> 80, c. 3, del </w:t>
            </w:r>
            <w:proofErr w:type="spellStart"/>
            <w:r w:rsidR="00211000" w:rsidRPr="00047BBC">
              <w:rPr>
                <w:rFonts w:ascii="Times New Roman" w:eastAsia="Times New Roman" w:hAnsi="Times New Roman" w:cs="Times New Roman"/>
                <w:lang w:eastAsia="it-IT"/>
              </w:rPr>
              <w:t>D.Lgs</w:t>
            </w:r>
            <w:proofErr w:type="spellEnd"/>
            <w:r w:rsidR="00211000" w:rsidRPr="00047BBC">
              <w:rPr>
                <w:rFonts w:ascii="Times New Roman" w:eastAsia="Times New Roman" w:hAnsi="Times New Roman" w:cs="Times New Roman"/>
                <w:lang w:eastAsia="it-IT"/>
              </w:rPr>
              <w:t xml:space="preserve"> n. 50/2016</w:t>
            </w:r>
            <w:r w:rsidRPr="00047BBC">
              <w:rPr>
                <w:rFonts w:ascii="Times New Roman" w:eastAsia="Times New Roman" w:hAnsi="Times New Roman" w:cs="Times New Roman"/>
                <w:lang w:eastAsia="it-IT"/>
              </w:rPr>
              <w:t>;</w:t>
            </w:r>
          </w:p>
        </w:tc>
      </w:tr>
      <w:tr w:rsidR="00FD7298" w:rsidRPr="00047BBC" w:rsidTr="003C29EA">
        <w:trPr>
          <w:cantSplit/>
        </w:trPr>
        <w:tc>
          <w:tcPr>
            <w:tcW w:w="349" w:type="dxa"/>
            <w:tcMar>
              <w:left w:w="0" w:type="dxa"/>
              <w:right w:w="0" w:type="dxa"/>
            </w:tcMar>
          </w:tcPr>
          <w:p w:rsidR="00FD7298" w:rsidRPr="00047BBC" w:rsidRDefault="00047BBC" w:rsidP="00FD7298">
            <w:pPr>
              <w:spacing w:before="20" w:after="20" w:line="240" w:lineRule="auto"/>
              <w:rPr>
                <w:rFonts w:ascii="Times New Roman" w:eastAsia="Times New Roman" w:hAnsi="Times New Roman" w:cs="Times New Roman"/>
                <w:lang w:eastAsia="it-IT"/>
              </w:rPr>
            </w:pPr>
            <w:r w:rsidRPr="00047BBC">
              <w:rPr>
                <w:rFonts w:ascii="Times New Roman" w:hAnsi="Times New Roman" w:cs="Times New Roman"/>
                <w:sz w:val="28"/>
              </w:rPr>
              <w:t>□</w:t>
            </w:r>
          </w:p>
        </w:tc>
        <w:tc>
          <w:tcPr>
            <w:tcW w:w="8860" w:type="dxa"/>
            <w:tcBorders>
              <w:left w:val="nil"/>
            </w:tcBorders>
          </w:tcPr>
          <w:p w:rsidR="00FD7298" w:rsidRPr="00047BBC" w:rsidRDefault="00FD7298" w:rsidP="00211000">
            <w:pPr>
              <w:spacing w:before="20" w:after="20" w:line="240" w:lineRule="auto"/>
              <w:ind w:left="110" w:hanging="110"/>
              <w:jc w:val="both"/>
              <w:rPr>
                <w:rFonts w:ascii="Times New Roman" w:eastAsia="Times New Roman" w:hAnsi="Times New Roman" w:cs="Times New Roman"/>
                <w:lang w:eastAsia="it-IT"/>
              </w:rPr>
            </w:pPr>
            <w:r w:rsidRPr="00047BBC">
              <w:rPr>
                <w:rFonts w:ascii="Times New Roman" w:eastAsia="Times New Roman" w:hAnsi="Times New Roman" w:cs="Times New Roman"/>
                <w:lang w:eastAsia="it-IT"/>
              </w:rPr>
              <w:tab/>
            </w:r>
            <w:proofErr w:type="gramStart"/>
            <w:r w:rsidRPr="00047BBC">
              <w:rPr>
                <w:rFonts w:ascii="Times New Roman" w:eastAsia="Times New Roman" w:hAnsi="Times New Roman" w:cs="Times New Roman"/>
                <w:b/>
                <w:u w:val="single"/>
                <w:lang w:eastAsia="it-IT"/>
              </w:rPr>
              <w:t>sono</w:t>
            </w:r>
            <w:proofErr w:type="gramEnd"/>
            <w:r w:rsidRPr="00047BBC">
              <w:rPr>
                <w:rFonts w:ascii="Times New Roman" w:eastAsia="Times New Roman" w:hAnsi="Times New Roman" w:cs="Times New Roman"/>
                <w:b/>
                <w:u w:val="single"/>
                <w:lang w:eastAsia="it-IT"/>
              </w:rPr>
              <w:t xml:space="preserve"> cessati</w:t>
            </w:r>
            <w:r w:rsidRPr="00047BBC">
              <w:rPr>
                <w:rFonts w:ascii="Times New Roman" w:eastAsia="Times New Roman" w:hAnsi="Times New Roman" w:cs="Times New Roman"/>
                <w:lang w:eastAsia="it-IT"/>
              </w:rPr>
              <w:t xml:space="preserve"> dalla carica i soggetti, aventi </w:t>
            </w:r>
            <w:r w:rsidR="00211000" w:rsidRPr="00047BBC">
              <w:rPr>
                <w:rFonts w:ascii="Times New Roman" w:eastAsia="Times New Roman" w:hAnsi="Times New Roman" w:cs="Times New Roman"/>
                <w:lang w:eastAsia="it-IT"/>
              </w:rPr>
              <w:t>cariche societarie indicate all’art</w:t>
            </w:r>
            <w:r w:rsidR="00683861" w:rsidRPr="00047BBC">
              <w:rPr>
                <w:rFonts w:ascii="Times New Roman" w:eastAsia="Times New Roman" w:hAnsi="Times New Roman" w:cs="Times New Roman"/>
                <w:lang w:eastAsia="it-IT"/>
              </w:rPr>
              <w:t>.</w:t>
            </w:r>
            <w:r w:rsidR="00211000" w:rsidRPr="00047BBC">
              <w:rPr>
                <w:rFonts w:ascii="Times New Roman" w:eastAsia="Times New Roman" w:hAnsi="Times New Roman" w:cs="Times New Roman"/>
                <w:lang w:eastAsia="it-IT"/>
              </w:rPr>
              <w:t xml:space="preserve"> 80, c. 3, del </w:t>
            </w:r>
            <w:proofErr w:type="spellStart"/>
            <w:r w:rsidR="00211000" w:rsidRPr="00047BBC">
              <w:rPr>
                <w:rFonts w:ascii="Times New Roman" w:eastAsia="Times New Roman" w:hAnsi="Times New Roman" w:cs="Times New Roman"/>
                <w:lang w:eastAsia="it-IT"/>
              </w:rPr>
              <w:t>D.Lgs</w:t>
            </w:r>
            <w:proofErr w:type="spellEnd"/>
            <w:r w:rsidR="00211000" w:rsidRPr="00047BBC">
              <w:rPr>
                <w:rFonts w:ascii="Times New Roman" w:eastAsia="Times New Roman" w:hAnsi="Times New Roman" w:cs="Times New Roman"/>
                <w:lang w:eastAsia="it-IT"/>
              </w:rPr>
              <w:t xml:space="preserve"> n. 50/2016</w:t>
            </w:r>
            <w:r w:rsidRPr="00047BBC">
              <w:rPr>
                <w:rFonts w:ascii="Times New Roman" w:eastAsia="Times New Roman" w:hAnsi="Times New Roman" w:cs="Times New Roman"/>
                <w:lang w:eastAsia="it-IT"/>
              </w:rPr>
              <w:t xml:space="preserve">, di seguito elencati: </w:t>
            </w:r>
          </w:p>
        </w:tc>
      </w:tr>
    </w:tbl>
    <w:p w:rsidR="00FD7298" w:rsidRPr="00552F24" w:rsidRDefault="00552F24" w:rsidP="00981DCE">
      <w:pPr>
        <w:pStyle w:val="Paragrafoelenco"/>
        <w:widowControl w:val="0"/>
        <w:numPr>
          <w:ilvl w:val="0"/>
          <w:numId w:val="17"/>
        </w:numPr>
        <w:spacing w:after="0" w:line="240" w:lineRule="auto"/>
        <w:ind w:left="850" w:hanging="357"/>
        <w:contextualSpacing w:val="0"/>
        <w:rPr>
          <w:rFonts w:ascii="Times New Roman" w:eastAsia="Times New Roman" w:hAnsi="Times New Roman" w:cs="Times New Roman"/>
          <w:lang w:eastAsia="it-IT"/>
        </w:rPr>
      </w:pPr>
      <w:proofErr w:type="gramStart"/>
      <w:r w:rsidRPr="00552F24">
        <w:rPr>
          <w:rFonts w:ascii="Times New Roman" w:hAnsi="Times New Roman" w:cs="Times New Roman"/>
          <w:sz w:val="28"/>
        </w:rPr>
        <w:t xml:space="preserve">□  </w:t>
      </w:r>
      <w:r w:rsidR="00FD7298" w:rsidRPr="00552F24">
        <w:rPr>
          <w:rFonts w:ascii="Times New Roman" w:eastAsia="Times New Roman" w:hAnsi="Times New Roman" w:cs="Times New Roman"/>
          <w:lang w:eastAsia="it-IT"/>
        </w:rPr>
        <w:t>che</w:t>
      </w:r>
      <w:proofErr w:type="gramEnd"/>
      <w:r w:rsidR="00FD7298" w:rsidRPr="00552F24">
        <w:rPr>
          <w:rFonts w:ascii="Times New Roman" w:eastAsia="Times New Roman" w:hAnsi="Times New Roman" w:cs="Times New Roman"/>
          <w:lang w:eastAsia="it-IT"/>
        </w:rPr>
        <w:t xml:space="preserv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135"/>
        <w:gridCol w:w="1604"/>
        <w:gridCol w:w="1103"/>
        <w:gridCol w:w="2330"/>
        <w:gridCol w:w="1687"/>
      </w:tblGrid>
      <w:tr w:rsidR="00FD7298" w:rsidRPr="00552F24" w:rsidTr="00047BBC">
        <w:tc>
          <w:tcPr>
            <w:tcW w:w="2135" w:type="dxa"/>
            <w:tcBorders>
              <w:top w:val="single" w:sz="4" w:space="0" w:color="auto"/>
              <w:left w:val="single"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Cognome e nome</w:t>
            </w:r>
          </w:p>
        </w:tc>
        <w:tc>
          <w:tcPr>
            <w:tcW w:w="1604" w:type="dxa"/>
            <w:tcBorders>
              <w:top w:val="single"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Luogo e data di nascita</w:t>
            </w:r>
          </w:p>
        </w:tc>
        <w:tc>
          <w:tcPr>
            <w:tcW w:w="1103" w:type="dxa"/>
            <w:tcBorders>
              <w:top w:val="single"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Indirizzo e provincia di residenza</w:t>
            </w:r>
          </w:p>
        </w:tc>
        <w:tc>
          <w:tcPr>
            <w:tcW w:w="2330" w:type="dxa"/>
            <w:tcBorders>
              <w:top w:val="single"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proofErr w:type="gramStart"/>
            <w:r w:rsidRPr="00552F24">
              <w:rPr>
                <w:rFonts w:ascii="Times New Roman" w:eastAsia="Times New Roman" w:hAnsi="Times New Roman" w:cs="Times New Roman"/>
                <w:i/>
                <w:sz w:val="18"/>
                <w:lang w:eastAsia="it-IT"/>
              </w:rPr>
              <w:t>carica</w:t>
            </w:r>
            <w:proofErr w:type="gramEnd"/>
            <w:r w:rsidRPr="00552F24">
              <w:rPr>
                <w:rFonts w:ascii="Times New Roman" w:eastAsia="Times New Roman" w:hAnsi="Times New Roman" w:cs="Times New Roman"/>
                <w:i/>
                <w:sz w:val="18"/>
                <w:lang w:eastAsia="it-IT"/>
              </w:rPr>
              <w:t xml:space="preserve"> ricoperta</w:t>
            </w:r>
          </w:p>
        </w:tc>
        <w:tc>
          <w:tcPr>
            <w:tcW w:w="1687" w:type="dxa"/>
            <w:tcBorders>
              <w:top w:val="single" w:sz="4" w:space="0" w:color="auto"/>
              <w:left w:val="dotted" w:sz="4" w:space="0" w:color="auto"/>
              <w:bottom w:val="single" w:sz="4" w:space="0" w:color="auto"/>
              <w:right w:val="single"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pacing w:val="-8"/>
                <w:sz w:val="18"/>
                <w:lang w:eastAsia="it-IT"/>
              </w:rPr>
            </w:pPr>
            <w:proofErr w:type="gramStart"/>
            <w:r w:rsidRPr="00552F24">
              <w:rPr>
                <w:rFonts w:ascii="Times New Roman" w:eastAsia="Times New Roman" w:hAnsi="Times New Roman" w:cs="Times New Roman"/>
                <w:i/>
                <w:spacing w:val="-8"/>
                <w:sz w:val="18"/>
                <w:lang w:eastAsia="it-IT"/>
              </w:rPr>
              <w:t>fino</w:t>
            </w:r>
            <w:proofErr w:type="gramEnd"/>
            <w:r w:rsidRPr="00552F24">
              <w:rPr>
                <w:rFonts w:ascii="Times New Roman" w:eastAsia="Times New Roman" w:hAnsi="Times New Roman" w:cs="Times New Roman"/>
                <w:i/>
                <w:spacing w:val="-8"/>
                <w:sz w:val="18"/>
                <w:lang w:eastAsia="it-IT"/>
              </w:rPr>
              <w:t xml:space="preserve"> alla data del  </w:t>
            </w:r>
            <w:r w:rsidRPr="00552F24">
              <w:rPr>
                <w:rFonts w:ascii="Times New Roman" w:eastAsia="Times New Roman" w:hAnsi="Times New Roman" w:cs="Times New Roman"/>
                <w:spacing w:val="-8"/>
                <w:sz w:val="18"/>
                <w:vertAlign w:val="superscript"/>
                <w:lang w:eastAsia="it-IT"/>
              </w:rPr>
              <w:t>(</w:t>
            </w:r>
            <w:r w:rsidRPr="00552F24">
              <w:rPr>
                <w:rFonts w:ascii="Times New Roman" w:eastAsia="Times New Roman" w:hAnsi="Times New Roman" w:cs="Times New Roman"/>
                <w:spacing w:val="-8"/>
                <w:sz w:val="18"/>
                <w:vertAlign w:val="superscript"/>
                <w:lang w:eastAsia="it-IT"/>
              </w:rPr>
              <w:endnoteReference w:id="5"/>
            </w:r>
            <w:r w:rsidRPr="00552F24">
              <w:rPr>
                <w:rFonts w:ascii="Times New Roman" w:eastAsia="Times New Roman" w:hAnsi="Times New Roman" w:cs="Times New Roman"/>
                <w:spacing w:val="-8"/>
                <w:sz w:val="18"/>
                <w:vertAlign w:val="superscript"/>
                <w:lang w:eastAsia="it-IT"/>
              </w:rPr>
              <w:t>)</w:t>
            </w:r>
          </w:p>
        </w:tc>
      </w:tr>
      <w:tr w:rsidR="00FD7298" w:rsidRPr="00552F24" w:rsidTr="00047BBC">
        <w:tc>
          <w:tcPr>
            <w:tcW w:w="2135" w:type="dxa"/>
            <w:tcBorders>
              <w:top w:val="single" w:sz="4" w:space="0" w:color="auto"/>
              <w:left w:val="single"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604" w:type="dxa"/>
            <w:tcBorders>
              <w:top w:val="single" w:sz="4" w:space="0" w:color="auto"/>
              <w:left w:val="dotted"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103" w:type="dxa"/>
            <w:tcBorders>
              <w:top w:val="single" w:sz="4" w:space="0" w:color="auto"/>
              <w:left w:val="dotted"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2330" w:type="dxa"/>
            <w:tcBorders>
              <w:top w:val="single" w:sz="4" w:space="0" w:color="auto"/>
              <w:left w:val="dotted"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687" w:type="dxa"/>
            <w:tcBorders>
              <w:top w:val="single" w:sz="4" w:space="0" w:color="auto"/>
              <w:left w:val="dotted" w:sz="4" w:space="0" w:color="auto"/>
              <w:bottom w:val="dotted" w:sz="4" w:space="0" w:color="auto"/>
              <w:right w:val="single"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r>
      <w:tr w:rsidR="00FD7298" w:rsidRPr="00552F24" w:rsidTr="00047BBC">
        <w:tc>
          <w:tcPr>
            <w:tcW w:w="2135" w:type="dxa"/>
            <w:tcBorders>
              <w:top w:val="dotted" w:sz="4" w:space="0" w:color="auto"/>
              <w:left w:val="single"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604" w:type="dxa"/>
            <w:tcBorders>
              <w:top w:val="dotted" w:sz="4" w:space="0" w:color="auto"/>
              <w:left w:val="dotted"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103" w:type="dxa"/>
            <w:tcBorders>
              <w:top w:val="dotted" w:sz="4" w:space="0" w:color="auto"/>
              <w:left w:val="dotted"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2330" w:type="dxa"/>
            <w:tcBorders>
              <w:top w:val="dotted" w:sz="4" w:space="0" w:color="auto"/>
              <w:left w:val="dotted"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687" w:type="dxa"/>
            <w:tcBorders>
              <w:top w:val="dotted" w:sz="4" w:space="0" w:color="auto"/>
              <w:left w:val="dotted" w:sz="4" w:space="0" w:color="auto"/>
              <w:bottom w:val="dotted" w:sz="4" w:space="0" w:color="auto"/>
              <w:right w:val="single"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r>
      <w:tr w:rsidR="00FD7298" w:rsidRPr="00552F24" w:rsidTr="00047BBC">
        <w:tc>
          <w:tcPr>
            <w:tcW w:w="2135" w:type="dxa"/>
            <w:tcBorders>
              <w:top w:val="dotted" w:sz="4" w:space="0" w:color="auto"/>
              <w:left w:val="single"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604" w:type="dxa"/>
            <w:tcBorders>
              <w:top w:val="dotted"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103" w:type="dxa"/>
            <w:tcBorders>
              <w:top w:val="dotted"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2330" w:type="dxa"/>
            <w:tcBorders>
              <w:top w:val="dotted"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687" w:type="dxa"/>
            <w:tcBorders>
              <w:top w:val="dotted" w:sz="4" w:space="0" w:color="auto"/>
              <w:left w:val="dotted" w:sz="4" w:space="0" w:color="auto"/>
              <w:bottom w:val="single" w:sz="4" w:space="0" w:color="auto"/>
              <w:right w:val="single"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r>
    </w:tbl>
    <w:p w:rsidR="009E4D4B" w:rsidRDefault="00047BBC" w:rsidP="009E4D4B">
      <w:pPr>
        <w:pStyle w:val="Paragrafoelenco"/>
        <w:widowControl w:val="0"/>
        <w:tabs>
          <w:tab w:val="left" w:pos="1560"/>
        </w:tabs>
        <w:spacing w:after="0" w:line="240" w:lineRule="auto"/>
        <w:ind w:left="850"/>
        <w:contextualSpacing w:val="0"/>
        <w:rPr>
          <w:rFonts w:ascii="Calibri" w:hAnsi="Calibri"/>
        </w:rPr>
      </w:pPr>
      <w:proofErr w:type="gramStart"/>
      <w:r w:rsidRPr="00552F24">
        <w:rPr>
          <w:rFonts w:ascii="Calibri" w:hAnsi="Calibri" w:cs="Tahoma"/>
          <w:b/>
          <w:bCs/>
          <w:u w:val="single"/>
        </w:rPr>
        <w:t>non</w:t>
      </w:r>
      <w:proofErr w:type="gramEnd"/>
      <w:r w:rsidRPr="00552F24">
        <w:rPr>
          <w:rFonts w:ascii="Calibri" w:hAnsi="Calibri" w:cs="Tahoma"/>
          <w:b/>
          <w:bCs/>
          <w:u w:val="single"/>
        </w:rPr>
        <w:t xml:space="preserve"> è stata </w:t>
      </w:r>
      <w:r w:rsidRPr="00981DCE">
        <w:rPr>
          <w:rFonts w:ascii="Calibri" w:hAnsi="Calibri" w:cs="Tahoma"/>
          <w:bCs/>
        </w:rPr>
        <w:t>pronunciata</w:t>
      </w:r>
      <w:r w:rsidRPr="00981DCE">
        <w:rPr>
          <w:rFonts w:ascii="Calibri" w:hAnsi="Calibri" w:cs="Tahoma"/>
          <w:b/>
          <w:bCs/>
        </w:rPr>
        <w:t xml:space="preserve"> </w:t>
      </w:r>
      <w:r w:rsidRPr="00552F24">
        <w:rPr>
          <w:rFonts w:ascii="Calibri" w:hAnsi="Calibri"/>
        </w:rPr>
        <w:t xml:space="preserve">sentenza o emesso decreto </w:t>
      </w:r>
      <w:r w:rsidR="00072166">
        <w:rPr>
          <w:rFonts w:ascii="Calibri" w:hAnsi="Calibri"/>
        </w:rPr>
        <w:t>irrevocabile</w:t>
      </w:r>
      <w:r w:rsidR="00942CC4">
        <w:rPr>
          <w:rFonts w:ascii="Calibri" w:hAnsi="Calibri"/>
        </w:rPr>
        <w:t xml:space="preserve"> </w:t>
      </w:r>
      <w:r w:rsidRPr="00552F24">
        <w:rPr>
          <w:rFonts w:ascii="Calibri" w:hAnsi="Calibri"/>
        </w:rPr>
        <w:t xml:space="preserve">per i reati indicati ai commi 1 dell’art. 80 del </w:t>
      </w:r>
      <w:proofErr w:type="spellStart"/>
      <w:r w:rsidRPr="00552F24">
        <w:rPr>
          <w:rFonts w:ascii="Calibri" w:hAnsi="Calibri"/>
        </w:rPr>
        <w:t>D.l</w:t>
      </w:r>
      <w:proofErr w:type="spellEnd"/>
      <w:r w:rsidR="00D7527E" w:rsidRPr="00D7527E">
        <w:rPr>
          <w:rFonts w:ascii="Calibri" w:hAnsi="Calibri"/>
        </w:rPr>
        <w:t xml:space="preserve"> </w:t>
      </w:r>
      <w:proofErr w:type="spellStart"/>
      <w:r w:rsidR="00D7527E" w:rsidRPr="00552F24">
        <w:rPr>
          <w:rFonts w:ascii="Calibri" w:hAnsi="Calibri"/>
        </w:rPr>
        <w:t>gs</w:t>
      </w:r>
      <w:proofErr w:type="spellEnd"/>
      <w:r w:rsidR="00D7527E" w:rsidRPr="00552F24">
        <w:rPr>
          <w:rFonts w:ascii="Calibri" w:hAnsi="Calibri"/>
        </w:rPr>
        <w:t>.</w:t>
      </w:r>
      <w:r w:rsidR="00D7527E">
        <w:rPr>
          <w:rFonts w:ascii="Calibri" w:hAnsi="Calibri"/>
        </w:rPr>
        <w:t xml:space="preserve"> 50</w:t>
      </w:r>
      <w:r w:rsidR="00D7527E" w:rsidRPr="00552F24">
        <w:rPr>
          <w:rFonts w:ascii="Calibri" w:hAnsi="Calibri"/>
        </w:rPr>
        <w:t>0/2016</w:t>
      </w:r>
      <w:r w:rsidR="00D7527E">
        <w:rPr>
          <w:rFonts w:ascii="Calibri" w:hAnsi="Calibri"/>
        </w:rPr>
        <w:t>;</w:t>
      </w:r>
    </w:p>
    <w:p w:rsidR="00FD7298" w:rsidRPr="00552F24" w:rsidRDefault="00552F24" w:rsidP="00CC5932">
      <w:pPr>
        <w:pStyle w:val="Paragrafoelenco"/>
        <w:widowControl w:val="0"/>
        <w:numPr>
          <w:ilvl w:val="0"/>
          <w:numId w:val="17"/>
        </w:numPr>
        <w:tabs>
          <w:tab w:val="left" w:pos="1560"/>
        </w:tabs>
        <w:spacing w:after="0" w:line="240" w:lineRule="auto"/>
        <w:ind w:left="851"/>
        <w:rPr>
          <w:rFonts w:ascii="Times New Roman" w:eastAsia="Times New Roman" w:hAnsi="Times New Roman" w:cs="Times New Roman"/>
          <w:lang w:eastAsia="it-IT"/>
        </w:rPr>
      </w:pPr>
      <w:proofErr w:type="gramStart"/>
      <w:r w:rsidRPr="00552F24">
        <w:rPr>
          <w:rFonts w:ascii="Times New Roman" w:hAnsi="Times New Roman" w:cs="Times New Roman"/>
          <w:sz w:val="28"/>
        </w:rPr>
        <w:t xml:space="preserve">□ </w:t>
      </w:r>
      <w:r w:rsidR="00981DCE">
        <w:rPr>
          <w:rFonts w:ascii="Times New Roman" w:hAnsi="Times New Roman" w:cs="Times New Roman"/>
          <w:sz w:val="28"/>
        </w:rPr>
        <w:t xml:space="preserve"> </w:t>
      </w:r>
      <w:r w:rsidR="00FD7298" w:rsidRPr="00552F24">
        <w:rPr>
          <w:rFonts w:ascii="Times New Roman" w:eastAsia="Times New Roman" w:hAnsi="Times New Roman" w:cs="Times New Roman"/>
          <w:lang w:eastAsia="it-IT"/>
        </w:rPr>
        <w:t>che</w:t>
      </w:r>
      <w:proofErr w:type="gramEnd"/>
      <w:r w:rsidR="00FD7298" w:rsidRPr="00552F24">
        <w:rPr>
          <w:rFonts w:ascii="Times New Roman" w:eastAsia="Times New Roman" w:hAnsi="Times New Roman" w:cs="Times New Roman"/>
          <w:lang w:eastAsia="it-IT"/>
        </w:rPr>
        <w:t xml:space="preserv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4"/>
        <w:gridCol w:w="1689"/>
        <w:gridCol w:w="1128"/>
        <w:gridCol w:w="2462"/>
        <w:gridCol w:w="1800"/>
      </w:tblGrid>
      <w:tr w:rsidR="00FD7298" w:rsidRPr="00BC4A70" w:rsidTr="00AA0EAD">
        <w:tc>
          <w:tcPr>
            <w:tcW w:w="2254" w:type="dxa"/>
            <w:tcBorders>
              <w:top w:val="single" w:sz="4" w:space="0" w:color="auto"/>
              <w:left w:val="single"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i/>
                <w:sz w:val="18"/>
                <w:lang w:eastAsia="it-IT"/>
              </w:rPr>
            </w:pPr>
            <w:r w:rsidRPr="00B10C5A">
              <w:rPr>
                <w:rFonts w:ascii="Times New Roman" w:eastAsia="Times New Roman" w:hAnsi="Times New Roman" w:cs="Times New Roman"/>
                <w:i/>
                <w:sz w:val="18"/>
                <w:lang w:eastAsia="it-IT"/>
              </w:rPr>
              <w:t>Cognome e nome</w:t>
            </w:r>
          </w:p>
        </w:tc>
        <w:tc>
          <w:tcPr>
            <w:tcW w:w="1689" w:type="dxa"/>
            <w:tcBorders>
              <w:top w:val="single" w:sz="4" w:space="0" w:color="auto"/>
              <w:left w:val="dotted"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i/>
                <w:sz w:val="18"/>
                <w:lang w:eastAsia="it-IT"/>
              </w:rPr>
            </w:pPr>
            <w:r w:rsidRPr="00B10C5A">
              <w:rPr>
                <w:rFonts w:ascii="Times New Roman" w:eastAsia="Times New Roman" w:hAnsi="Times New Roman" w:cs="Times New Roman"/>
                <w:i/>
                <w:sz w:val="18"/>
                <w:lang w:eastAsia="it-IT"/>
              </w:rPr>
              <w:t>Luogo e data di nascita</w:t>
            </w:r>
          </w:p>
        </w:tc>
        <w:tc>
          <w:tcPr>
            <w:tcW w:w="1128" w:type="dxa"/>
            <w:tcBorders>
              <w:top w:val="single" w:sz="4" w:space="0" w:color="auto"/>
              <w:left w:val="dotted"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i/>
                <w:sz w:val="18"/>
                <w:lang w:eastAsia="it-IT"/>
              </w:rPr>
            </w:pPr>
            <w:r w:rsidRPr="00B10C5A">
              <w:rPr>
                <w:rFonts w:ascii="Times New Roman" w:eastAsia="Times New Roman" w:hAnsi="Times New Roman" w:cs="Times New Roman"/>
                <w:i/>
                <w:sz w:val="18"/>
                <w:lang w:eastAsia="it-IT"/>
              </w:rPr>
              <w:t>Indirizzo e provincia di residenza</w:t>
            </w:r>
          </w:p>
        </w:tc>
        <w:tc>
          <w:tcPr>
            <w:tcW w:w="2462" w:type="dxa"/>
            <w:tcBorders>
              <w:top w:val="single" w:sz="4" w:space="0" w:color="auto"/>
              <w:left w:val="dotted"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i/>
                <w:sz w:val="18"/>
                <w:lang w:eastAsia="it-IT"/>
              </w:rPr>
            </w:pPr>
            <w:proofErr w:type="gramStart"/>
            <w:r w:rsidRPr="00B10C5A">
              <w:rPr>
                <w:rFonts w:ascii="Times New Roman" w:eastAsia="Times New Roman" w:hAnsi="Times New Roman" w:cs="Times New Roman"/>
                <w:i/>
                <w:sz w:val="18"/>
                <w:lang w:eastAsia="it-IT"/>
              </w:rPr>
              <w:t>carica</w:t>
            </w:r>
            <w:proofErr w:type="gramEnd"/>
            <w:r w:rsidRPr="00B10C5A">
              <w:rPr>
                <w:rFonts w:ascii="Times New Roman" w:eastAsia="Times New Roman" w:hAnsi="Times New Roman" w:cs="Times New Roman"/>
                <w:i/>
                <w:sz w:val="18"/>
                <w:lang w:eastAsia="it-IT"/>
              </w:rPr>
              <w:t xml:space="preserve"> ricoperta</w:t>
            </w:r>
          </w:p>
        </w:tc>
        <w:tc>
          <w:tcPr>
            <w:tcW w:w="1800" w:type="dxa"/>
            <w:tcBorders>
              <w:top w:val="single" w:sz="4" w:space="0" w:color="auto"/>
              <w:left w:val="dotted" w:sz="4" w:space="0" w:color="auto"/>
              <w:bottom w:val="single" w:sz="4" w:space="0" w:color="auto"/>
              <w:right w:val="single" w:sz="4" w:space="0" w:color="auto"/>
            </w:tcBorders>
          </w:tcPr>
          <w:p w:rsidR="00FD7298" w:rsidRPr="00B10C5A" w:rsidRDefault="00FD7298" w:rsidP="00FD7298">
            <w:pPr>
              <w:spacing w:after="0" w:line="240" w:lineRule="auto"/>
              <w:jc w:val="center"/>
              <w:rPr>
                <w:rFonts w:ascii="Times New Roman" w:eastAsia="Times New Roman" w:hAnsi="Times New Roman" w:cs="Times New Roman"/>
                <w:i/>
                <w:sz w:val="18"/>
                <w:lang w:eastAsia="it-IT"/>
              </w:rPr>
            </w:pPr>
            <w:proofErr w:type="gramStart"/>
            <w:r w:rsidRPr="00B10C5A">
              <w:rPr>
                <w:rFonts w:ascii="Times New Roman" w:eastAsia="Times New Roman" w:hAnsi="Times New Roman" w:cs="Times New Roman"/>
                <w:i/>
                <w:sz w:val="18"/>
                <w:lang w:eastAsia="it-IT"/>
              </w:rPr>
              <w:t>fino</w:t>
            </w:r>
            <w:proofErr w:type="gramEnd"/>
            <w:r w:rsidRPr="00B10C5A">
              <w:rPr>
                <w:rFonts w:ascii="Times New Roman" w:eastAsia="Times New Roman" w:hAnsi="Times New Roman" w:cs="Times New Roman"/>
                <w:i/>
                <w:sz w:val="18"/>
                <w:lang w:eastAsia="it-IT"/>
              </w:rPr>
              <w:t xml:space="preserve"> alla data del </w:t>
            </w:r>
          </w:p>
        </w:tc>
      </w:tr>
      <w:tr w:rsidR="00FD7298" w:rsidRPr="00BC4A70" w:rsidTr="00AA0EAD">
        <w:tc>
          <w:tcPr>
            <w:tcW w:w="2254" w:type="dxa"/>
            <w:tcBorders>
              <w:top w:val="single" w:sz="4" w:space="0" w:color="auto"/>
              <w:left w:val="single" w:sz="4" w:space="0" w:color="auto"/>
              <w:bottom w:val="dotted"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1689" w:type="dxa"/>
            <w:tcBorders>
              <w:top w:val="single" w:sz="4" w:space="0" w:color="auto"/>
              <w:left w:val="dotted" w:sz="4" w:space="0" w:color="auto"/>
              <w:bottom w:val="dotted"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1128" w:type="dxa"/>
            <w:tcBorders>
              <w:top w:val="single" w:sz="4" w:space="0" w:color="auto"/>
              <w:left w:val="dotted" w:sz="4" w:space="0" w:color="auto"/>
              <w:bottom w:val="dotted"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2462" w:type="dxa"/>
            <w:tcBorders>
              <w:top w:val="single" w:sz="4" w:space="0" w:color="auto"/>
              <w:left w:val="dotted" w:sz="4" w:space="0" w:color="auto"/>
              <w:bottom w:val="dotted"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1800" w:type="dxa"/>
            <w:tcBorders>
              <w:top w:val="single" w:sz="4" w:space="0" w:color="auto"/>
              <w:left w:val="dotted" w:sz="4" w:space="0" w:color="auto"/>
              <w:bottom w:val="dotted" w:sz="4" w:space="0" w:color="auto"/>
              <w:right w:val="single"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r>
      <w:tr w:rsidR="00FD7298" w:rsidRPr="00BC4A70" w:rsidTr="00AA0EAD">
        <w:tc>
          <w:tcPr>
            <w:tcW w:w="2254" w:type="dxa"/>
            <w:tcBorders>
              <w:top w:val="dotted" w:sz="4" w:space="0" w:color="auto"/>
              <w:left w:val="single"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1689" w:type="dxa"/>
            <w:tcBorders>
              <w:top w:val="dotted" w:sz="4" w:space="0" w:color="auto"/>
              <w:left w:val="dotted"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1128" w:type="dxa"/>
            <w:tcBorders>
              <w:top w:val="dotted" w:sz="4" w:space="0" w:color="auto"/>
              <w:left w:val="dotted"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2462" w:type="dxa"/>
            <w:tcBorders>
              <w:top w:val="dotted" w:sz="4" w:space="0" w:color="auto"/>
              <w:left w:val="dotted"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1800" w:type="dxa"/>
            <w:tcBorders>
              <w:top w:val="dotted" w:sz="4" w:space="0" w:color="auto"/>
              <w:left w:val="dotted" w:sz="4" w:space="0" w:color="auto"/>
              <w:bottom w:val="single" w:sz="4" w:space="0" w:color="auto"/>
              <w:right w:val="single"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r>
    </w:tbl>
    <w:p w:rsidR="00FD7298" w:rsidRPr="00B10C5A" w:rsidRDefault="00FD7298" w:rsidP="00FD7298">
      <w:pPr>
        <w:spacing w:after="0" w:line="240" w:lineRule="auto"/>
        <w:ind w:left="567"/>
        <w:jc w:val="both"/>
        <w:rPr>
          <w:rFonts w:ascii="Times New Roman" w:eastAsia="Times New Roman" w:hAnsi="Times New Roman" w:cs="Times New Roman"/>
          <w:lang w:eastAsia="it-IT"/>
        </w:rPr>
      </w:pPr>
      <w:proofErr w:type="gramStart"/>
      <w:r w:rsidRPr="00B10C5A">
        <w:rPr>
          <w:rFonts w:ascii="Times New Roman" w:eastAsia="Times New Roman" w:hAnsi="Times New Roman" w:cs="Times New Roman"/>
          <w:b/>
          <w:bCs/>
          <w:u w:val="single"/>
          <w:lang w:eastAsia="it-IT"/>
        </w:rPr>
        <w:t>è</w:t>
      </w:r>
      <w:proofErr w:type="gramEnd"/>
      <w:r w:rsidRPr="00B10C5A">
        <w:rPr>
          <w:rFonts w:ascii="Times New Roman" w:eastAsia="Times New Roman" w:hAnsi="Times New Roman" w:cs="Times New Roman"/>
          <w:b/>
          <w:bCs/>
          <w:u w:val="single"/>
          <w:lang w:eastAsia="it-IT"/>
        </w:rPr>
        <w:t xml:space="preserve"> stata pronunciata</w:t>
      </w:r>
      <w:r w:rsidRPr="00B10C5A">
        <w:rPr>
          <w:rFonts w:ascii="Times New Roman" w:eastAsia="Times New Roman" w:hAnsi="Times New Roman" w:cs="Times New Roman"/>
          <w:lang w:eastAsia="it-IT"/>
        </w:rPr>
        <w:t xml:space="preserve"> sentenza definitiva di condanna passata in giudicato o è stato emesso decreto penale di condanna divenuto irrevocabile</w:t>
      </w:r>
      <w:r w:rsidR="00E05EB2" w:rsidRPr="00B10C5A">
        <w:rPr>
          <w:rFonts w:ascii="Times New Roman" w:eastAsia="Times New Roman" w:hAnsi="Times New Roman" w:cs="Times New Roman"/>
          <w:lang w:eastAsia="it-IT"/>
        </w:rPr>
        <w:t xml:space="preserve"> </w:t>
      </w:r>
      <w:r w:rsidR="00E05EB2" w:rsidRPr="00B10C5A">
        <w:rPr>
          <w:rFonts w:ascii="Times New Roman" w:eastAsia="Times New Roman" w:hAnsi="Times New Roman" w:cs="Times New Roman"/>
          <w:color w:val="FF0000"/>
          <w:lang w:eastAsia="it-IT"/>
        </w:rPr>
        <w:t>(indicare gli estremi della/e sentenza/e definitiva/e o del/i decreto/i penale/i di condanna)</w:t>
      </w:r>
      <w:r w:rsidRPr="00B10C5A">
        <w:rPr>
          <w:rFonts w:ascii="Times New Roman" w:eastAsia="Times New Roman" w:hAnsi="Times New Roman" w:cs="Times New Roman"/>
          <w:lang w:eastAsia="it-IT"/>
        </w:rPr>
        <w:t>, per i seguenti reati:</w:t>
      </w:r>
    </w:p>
    <w:tbl>
      <w:tblPr>
        <w:tblW w:w="9002" w:type="dxa"/>
        <w:tblInd w:w="637" w:type="dxa"/>
        <w:tblLayout w:type="fixed"/>
        <w:tblCellMar>
          <w:left w:w="70" w:type="dxa"/>
          <w:right w:w="70" w:type="dxa"/>
        </w:tblCellMar>
        <w:tblLook w:val="0000" w:firstRow="0" w:lastRow="0" w:firstColumn="0" w:lastColumn="0" w:noHBand="0" w:noVBand="0"/>
      </w:tblPr>
      <w:tblGrid>
        <w:gridCol w:w="426"/>
        <w:gridCol w:w="213"/>
        <w:gridCol w:w="8363"/>
      </w:tblGrid>
      <w:tr w:rsidR="00FD7298" w:rsidRPr="00BC4A70" w:rsidTr="00FE5528">
        <w:trPr>
          <w:cantSplit/>
        </w:trPr>
        <w:tc>
          <w:tcPr>
            <w:tcW w:w="426" w:type="dxa"/>
            <w:vAlign w:val="center"/>
          </w:tcPr>
          <w:p w:rsidR="00FD7298" w:rsidRPr="00BC4A70" w:rsidRDefault="00FD7298" w:rsidP="00FD7298">
            <w:pPr>
              <w:spacing w:before="20" w:after="20" w:line="240" w:lineRule="auto"/>
              <w:rPr>
                <w:rFonts w:ascii="Times New Roman" w:eastAsia="Times New Roman" w:hAnsi="Times New Roman" w:cs="Times New Roman"/>
                <w:highlight w:val="yellow"/>
                <w:lang w:eastAsia="it-IT"/>
              </w:rPr>
            </w:pPr>
          </w:p>
        </w:tc>
        <w:tc>
          <w:tcPr>
            <w:tcW w:w="8576" w:type="dxa"/>
            <w:gridSpan w:val="2"/>
            <w:tcBorders>
              <w:left w:val="nil"/>
              <w:bottom w:val="single" w:sz="4" w:space="0" w:color="auto"/>
            </w:tcBorders>
            <w:vAlign w:val="center"/>
          </w:tcPr>
          <w:p w:rsidR="00FD7298" w:rsidRPr="00BC4A70" w:rsidRDefault="00FD7298" w:rsidP="00FD7298">
            <w:pPr>
              <w:spacing w:before="20" w:after="20" w:line="240" w:lineRule="auto"/>
              <w:ind w:left="110" w:hanging="110"/>
              <w:rPr>
                <w:rFonts w:ascii="Times New Roman" w:eastAsia="Times New Roman" w:hAnsi="Times New Roman" w:cs="Times New Roman"/>
                <w:highlight w:val="yellow"/>
                <w:lang w:eastAsia="it-IT"/>
              </w:rPr>
            </w:pPr>
          </w:p>
        </w:tc>
      </w:tr>
      <w:tr w:rsidR="00FD7298" w:rsidRPr="00552F24" w:rsidTr="00FE5528">
        <w:trPr>
          <w:cantSplit/>
        </w:trPr>
        <w:tc>
          <w:tcPr>
            <w:tcW w:w="426" w:type="dxa"/>
            <w:vAlign w:val="center"/>
          </w:tcPr>
          <w:p w:rsidR="00FD7298" w:rsidRPr="00552F24" w:rsidRDefault="00FD7298" w:rsidP="00FD7298">
            <w:pPr>
              <w:spacing w:before="20" w:after="20" w:line="240" w:lineRule="auto"/>
              <w:rPr>
                <w:rFonts w:ascii="Times New Roman" w:eastAsia="Times New Roman" w:hAnsi="Times New Roman" w:cs="Times New Roman"/>
                <w:lang w:eastAsia="it-IT"/>
              </w:rPr>
            </w:pPr>
          </w:p>
        </w:tc>
        <w:tc>
          <w:tcPr>
            <w:tcW w:w="8576" w:type="dxa"/>
            <w:gridSpan w:val="2"/>
            <w:tcBorders>
              <w:left w:val="nil"/>
              <w:bottom w:val="single" w:sz="4" w:space="0" w:color="auto"/>
            </w:tcBorders>
            <w:vAlign w:val="center"/>
          </w:tcPr>
          <w:p w:rsidR="00FD7298" w:rsidRDefault="00FD7298" w:rsidP="00FD7298">
            <w:pPr>
              <w:spacing w:before="20" w:after="20" w:line="240" w:lineRule="auto"/>
              <w:ind w:left="110" w:hanging="110"/>
              <w:jc w:val="right"/>
              <w:rPr>
                <w:rFonts w:ascii="Times New Roman" w:eastAsia="Times New Roman" w:hAnsi="Times New Roman" w:cs="Times New Roman"/>
                <w:lang w:eastAsia="it-IT"/>
              </w:rPr>
            </w:pPr>
          </w:p>
          <w:p w:rsidR="00C9564B" w:rsidRPr="00552F24" w:rsidRDefault="00C9564B" w:rsidP="00FD7298">
            <w:pPr>
              <w:spacing w:before="20" w:after="20" w:line="240" w:lineRule="auto"/>
              <w:ind w:left="110" w:hanging="110"/>
              <w:jc w:val="right"/>
              <w:rPr>
                <w:rFonts w:ascii="Times New Roman" w:eastAsia="Times New Roman" w:hAnsi="Times New Roman" w:cs="Times New Roman"/>
                <w:lang w:eastAsia="it-IT"/>
              </w:rPr>
            </w:pPr>
          </w:p>
        </w:tc>
      </w:tr>
      <w:tr w:rsidR="00FD7298" w:rsidRPr="00552F24" w:rsidTr="00FE5528">
        <w:trPr>
          <w:cantSplit/>
        </w:trPr>
        <w:tc>
          <w:tcPr>
            <w:tcW w:w="426" w:type="dxa"/>
            <w:vAlign w:val="center"/>
          </w:tcPr>
          <w:p w:rsidR="00FD7298" w:rsidRPr="00552F24" w:rsidRDefault="00FD7298" w:rsidP="00FD7298">
            <w:pPr>
              <w:spacing w:before="20" w:after="20" w:line="240" w:lineRule="auto"/>
              <w:rPr>
                <w:rFonts w:ascii="Times New Roman" w:eastAsia="Times New Roman" w:hAnsi="Times New Roman" w:cs="Times New Roman"/>
                <w:lang w:eastAsia="it-IT"/>
              </w:rPr>
            </w:pPr>
          </w:p>
        </w:tc>
        <w:tc>
          <w:tcPr>
            <w:tcW w:w="8576" w:type="dxa"/>
            <w:gridSpan w:val="2"/>
            <w:tcBorders>
              <w:left w:val="nil"/>
            </w:tcBorders>
            <w:vAlign w:val="center"/>
          </w:tcPr>
          <w:p w:rsidR="00552F24" w:rsidRPr="00552F24" w:rsidRDefault="00552F24" w:rsidP="00FD7298">
            <w:pPr>
              <w:spacing w:before="20" w:after="20" w:line="240" w:lineRule="auto"/>
              <w:ind w:left="110" w:hanging="110"/>
              <w:rPr>
                <w:rFonts w:ascii="Times New Roman" w:eastAsia="Times New Roman" w:hAnsi="Times New Roman" w:cs="Times New Roman"/>
                <w:lang w:eastAsia="it-IT"/>
              </w:rPr>
            </w:pPr>
            <w:r w:rsidRPr="00552F24">
              <w:rPr>
                <w:rFonts w:ascii="Times New Roman" w:hAnsi="Times New Roman" w:cs="Times New Roman"/>
                <w:sz w:val="28"/>
              </w:rPr>
              <w:t>□</w:t>
            </w:r>
            <w:r w:rsidRPr="00552F24">
              <w:rPr>
                <w:rFonts w:ascii="Times New Roman" w:eastAsia="Times New Roman" w:hAnsi="Times New Roman" w:cs="Times New Roman"/>
                <w:lang w:eastAsia="it-IT"/>
              </w:rPr>
              <w:t xml:space="preserve">     </w:t>
            </w:r>
            <w:r w:rsidR="00FD7298" w:rsidRPr="00552F24">
              <w:rPr>
                <w:rFonts w:ascii="Times New Roman" w:eastAsia="Times New Roman" w:hAnsi="Times New Roman" w:cs="Times New Roman"/>
                <w:lang w:eastAsia="it-IT"/>
              </w:rPr>
              <w:t xml:space="preserve">e la ditta / impresa ha adottato i seguenti atti o misure di completa dissociazione dalla </w:t>
            </w:r>
            <w:r w:rsidRPr="00552F24">
              <w:rPr>
                <w:rFonts w:ascii="Times New Roman" w:eastAsia="Times New Roman" w:hAnsi="Times New Roman" w:cs="Times New Roman"/>
                <w:lang w:eastAsia="it-IT"/>
              </w:rPr>
              <w:t xml:space="preserve"> </w:t>
            </w:r>
          </w:p>
          <w:p w:rsidR="00FD7298" w:rsidRPr="00552F24" w:rsidRDefault="00552F24" w:rsidP="00552F24">
            <w:pPr>
              <w:spacing w:before="20" w:after="20" w:line="240" w:lineRule="auto"/>
              <w:ind w:left="495" w:hanging="110"/>
              <w:rPr>
                <w:rFonts w:ascii="Times New Roman" w:eastAsia="Times New Roman" w:hAnsi="Times New Roman" w:cs="Times New Roman"/>
                <w:lang w:eastAsia="it-IT"/>
              </w:rPr>
            </w:pPr>
            <w:r w:rsidRPr="00552F24">
              <w:rPr>
                <w:rFonts w:ascii="Times New Roman" w:eastAsia="Times New Roman" w:hAnsi="Times New Roman" w:cs="Times New Roman"/>
                <w:lang w:eastAsia="it-IT"/>
              </w:rPr>
              <w:t xml:space="preserve"> </w:t>
            </w:r>
            <w:proofErr w:type="gramStart"/>
            <w:r w:rsidR="00FD7298" w:rsidRPr="00552F24">
              <w:rPr>
                <w:rFonts w:ascii="Times New Roman" w:eastAsia="Times New Roman" w:hAnsi="Times New Roman" w:cs="Times New Roman"/>
                <w:lang w:eastAsia="it-IT"/>
              </w:rPr>
              <w:t>condotta</w:t>
            </w:r>
            <w:proofErr w:type="gramEnd"/>
            <w:r w:rsidR="00FD7298" w:rsidRPr="00552F24">
              <w:rPr>
                <w:rFonts w:ascii="Times New Roman" w:eastAsia="Times New Roman" w:hAnsi="Times New Roman" w:cs="Times New Roman"/>
                <w:lang w:eastAsia="it-IT"/>
              </w:rPr>
              <w:t xml:space="preserve"> </w:t>
            </w:r>
            <w:r w:rsidR="00FE5528" w:rsidRPr="00552F24">
              <w:rPr>
                <w:rFonts w:ascii="Times New Roman" w:eastAsia="Times New Roman" w:hAnsi="Times New Roman" w:cs="Times New Roman"/>
                <w:lang w:eastAsia="it-IT"/>
              </w:rPr>
              <w:t>penalmente sanzionata</w:t>
            </w:r>
            <w:r w:rsidR="00B10C5A" w:rsidRPr="00552F24">
              <w:rPr>
                <w:rFonts w:ascii="Times New Roman" w:eastAsia="Times New Roman" w:hAnsi="Times New Roman" w:cs="Times New Roman"/>
                <w:vertAlign w:val="superscript"/>
                <w:lang w:eastAsia="it-IT"/>
              </w:rPr>
              <w:t>(</w:t>
            </w:r>
            <w:r w:rsidR="00B10C5A" w:rsidRPr="00552F24">
              <w:rPr>
                <w:rFonts w:ascii="Times New Roman" w:eastAsia="Times New Roman" w:hAnsi="Times New Roman" w:cs="Times New Roman"/>
                <w:vertAlign w:val="superscript"/>
                <w:lang w:eastAsia="it-IT"/>
              </w:rPr>
              <w:endnoteReference w:id="6"/>
            </w:r>
            <w:r w:rsidR="00B10C5A" w:rsidRPr="00552F24">
              <w:rPr>
                <w:rFonts w:ascii="Times New Roman" w:eastAsia="Times New Roman" w:hAnsi="Times New Roman" w:cs="Times New Roman"/>
                <w:vertAlign w:val="superscript"/>
                <w:lang w:eastAsia="it-IT"/>
              </w:rPr>
              <w:t>)</w:t>
            </w:r>
            <w:r w:rsidR="00FE5528" w:rsidRPr="00552F24">
              <w:rPr>
                <w:rFonts w:ascii="Times New Roman" w:eastAsia="Times New Roman" w:hAnsi="Times New Roman" w:cs="Times New Roman"/>
                <w:lang w:eastAsia="it-IT"/>
              </w:rPr>
              <w:t>:</w:t>
            </w:r>
          </w:p>
        </w:tc>
      </w:tr>
      <w:tr w:rsidR="00FD7298" w:rsidRPr="00552F24" w:rsidTr="00FE5528">
        <w:trPr>
          <w:cantSplit/>
        </w:trPr>
        <w:tc>
          <w:tcPr>
            <w:tcW w:w="426" w:type="dxa"/>
            <w:vAlign w:val="center"/>
          </w:tcPr>
          <w:p w:rsidR="00FD7298" w:rsidRPr="00552F24" w:rsidRDefault="00FD7298" w:rsidP="00FD7298">
            <w:pPr>
              <w:spacing w:before="20" w:after="20" w:line="240" w:lineRule="auto"/>
              <w:rPr>
                <w:rFonts w:ascii="Times New Roman" w:eastAsia="Times New Roman" w:hAnsi="Times New Roman" w:cs="Times New Roman"/>
                <w:lang w:eastAsia="it-IT"/>
              </w:rPr>
            </w:pPr>
          </w:p>
        </w:tc>
        <w:tc>
          <w:tcPr>
            <w:tcW w:w="213" w:type="dxa"/>
            <w:tcBorders>
              <w:left w:val="nil"/>
            </w:tcBorders>
            <w:vAlign w:val="center"/>
          </w:tcPr>
          <w:p w:rsidR="00FD7298" w:rsidRPr="00552F24" w:rsidRDefault="00FD7298" w:rsidP="00FD7298">
            <w:pPr>
              <w:spacing w:before="20" w:after="20" w:line="240" w:lineRule="auto"/>
              <w:ind w:left="110" w:hanging="110"/>
              <w:rPr>
                <w:rFonts w:ascii="Times New Roman" w:eastAsia="Times New Roman" w:hAnsi="Times New Roman" w:cs="Times New Roman"/>
                <w:lang w:eastAsia="it-IT"/>
              </w:rPr>
            </w:pPr>
          </w:p>
        </w:tc>
        <w:tc>
          <w:tcPr>
            <w:tcW w:w="8363" w:type="dxa"/>
            <w:tcBorders>
              <w:left w:val="nil"/>
              <w:bottom w:val="single" w:sz="4" w:space="0" w:color="auto"/>
            </w:tcBorders>
            <w:vAlign w:val="center"/>
          </w:tcPr>
          <w:p w:rsidR="00FD7298" w:rsidRPr="00552F24" w:rsidRDefault="00FD7298" w:rsidP="00B10C5A">
            <w:pPr>
              <w:spacing w:before="20" w:after="20" w:line="240" w:lineRule="auto"/>
              <w:rPr>
                <w:rFonts w:ascii="Times New Roman" w:eastAsia="Times New Roman" w:hAnsi="Times New Roman" w:cs="Times New Roman"/>
                <w:lang w:eastAsia="it-IT"/>
              </w:rPr>
            </w:pPr>
          </w:p>
        </w:tc>
      </w:tr>
      <w:tr w:rsidR="00FD7298" w:rsidRPr="00552F24" w:rsidTr="00FE5528">
        <w:trPr>
          <w:cantSplit/>
        </w:trPr>
        <w:tc>
          <w:tcPr>
            <w:tcW w:w="426" w:type="dxa"/>
            <w:vAlign w:val="center"/>
          </w:tcPr>
          <w:p w:rsidR="00FD7298" w:rsidRPr="00552F24" w:rsidRDefault="00FD7298" w:rsidP="00FD7298">
            <w:pPr>
              <w:spacing w:before="20" w:after="20" w:line="240" w:lineRule="auto"/>
              <w:rPr>
                <w:rFonts w:ascii="Times New Roman" w:eastAsia="Times New Roman" w:hAnsi="Times New Roman" w:cs="Times New Roman"/>
                <w:lang w:eastAsia="it-IT"/>
              </w:rPr>
            </w:pPr>
          </w:p>
        </w:tc>
        <w:tc>
          <w:tcPr>
            <w:tcW w:w="8576" w:type="dxa"/>
            <w:gridSpan w:val="2"/>
            <w:tcBorders>
              <w:left w:val="nil"/>
              <w:bottom w:val="single" w:sz="4" w:space="0" w:color="auto"/>
            </w:tcBorders>
            <w:vAlign w:val="center"/>
          </w:tcPr>
          <w:p w:rsidR="00FD7298" w:rsidRPr="00552F24" w:rsidRDefault="00FD7298" w:rsidP="00FD7298">
            <w:pPr>
              <w:spacing w:before="20" w:after="20" w:line="240" w:lineRule="auto"/>
              <w:ind w:left="110" w:hanging="110"/>
              <w:jc w:val="right"/>
              <w:rPr>
                <w:rFonts w:ascii="Times New Roman" w:eastAsia="Times New Roman" w:hAnsi="Times New Roman" w:cs="Times New Roman"/>
                <w:lang w:eastAsia="it-IT"/>
              </w:rPr>
            </w:pPr>
            <w:r w:rsidRPr="00552F24">
              <w:rPr>
                <w:rFonts w:ascii="Times New Roman" w:eastAsia="Times New Roman" w:hAnsi="Times New Roman" w:cs="Times New Roman"/>
                <w:vertAlign w:val="superscript"/>
                <w:lang w:eastAsia="it-IT"/>
              </w:rPr>
              <w:t xml:space="preserve"> </w:t>
            </w:r>
          </w:p>
        </w:tc>
      </w:tr>
      <w:tr w:rsidR="00FD7298" w:rsidRPr="00552F24" w:rsidTr="00FE5528">
        <w:trPr>
          <w:cantSplit/>
        </w:trPr>
        <w:tc>
          <w:tcPr>
            <w:tcW w:w="426" w:type="dxa"/>
            <w:vAlign w:val="center"/>
          </w:tcPr>
          <w:p w:rsidR="00FD7298" w:rsidRPr="00552F24" w:rsidRDefault="00FD7298" w:rsidP="00FD7298">
            <w:pPr>
              <w:spacing w:before="20" w:after="20" w:line="240" w:lineRule="auto"/>
              <w:rPr>
                <w:rFonts w:ascii="Times New Roman" w:eastAsia="Times New Roman" w:hAnsi="Times New Roman" w:cs="Times New Roman"/>
                <w:lang w:eastAsia="it-IT"/>
              </w:rPr>
            </w:pPr>
          </w:p>
        </w:tc>
        <w:tc>
          <w:tcPr>
            <w:tcW w:w="8576" w:type="dxa"/>
            <w:gridSpan w:val="2"/>
            <w:tcBorders>
              <w:left w:val="nil"/>
              <w:bottom w:val="single" w:sz="4" w:space="0" w:color="auto"/>
            </w:tcBorders>
            <w:vAlign w:val="center"/>
          </w:tcPr>
          <w:p w:rsidR="00FD7298" w:rsidRPr="00552F24" w:rsidRDefault="00FD7298" w:rsidP="00FD7298">
            <w:pPr>
              <w:spacing w:before="20" w:after="20" w:line="240" w:lineRule="auto"/>
              <w:ind w:left="110" w:hanging="110"/>
              <w:jc w:val="right"/>
              <w:rPr>
                <w:rFonts w:ascii="Times New Roman" w:eastAsia="Times New Roman" w:hAnsi="Times New Roman" w:cs="Times New Roman"/>
                <w:lang w:eastAsia="it-IT"/>
              </w:rPr>
            </w:pPr>
          </w:p>
        </w:tc>
      </w:tr>
    </w:tbl>
    <w:p w:rsidR="00FE5528" w:rsidRPr="00552F24" w:rsidRDefault="00FE5528" w:rsidP="00FD7298">
      <w:pPr>
        <w:widowControl w:val="0"/>
        <w:spacing w:after="0" w:line="240" w:lineRule="auto"/>
        <w:ind w:left="568" w:hanging="284"/>
        <w:jc w:val="both"/>
        <w:rPr>
          <w:rFonts w:ascii="Times New Roman" w:eastAsia="Times New Roman" w:hAnsi="Times New Roman" w:cs="Times New Roman"/>
          <w:lang w:eastAsia="it-IT"/>
        </w:rPr>
      </w:pPr>
    </w:p>
    <w:p w:rsidR="00FD7298" w:rsidRPr="00AC3399" w:rsidRDefault="00552F24" w:rsidP="00552F24">
      <w:pPr>
        <w:pStyle w:val="Paragrafoelenco"/>
        <w:widowControl w:val="0"/>
        <w:numPr>
          <w:ilvl w:val="0"/>
          <w:numId w:val="17"/>
        </w:numPr>
        <w:tabs>
          <w:tab w:val="left" w:pos="1560"/>
        </w:tabs>
        <w:spacing w:after="0" w:line="240" w:lineRule="auto"/>
        <w:ind w:left="851"/>
        <w:rPr>
          <w:rFonts w:ascii="Times New Roman" w:eastAsia="Times New Roman" w:hAnsi="Times New Roman" w:cs="Times New Roman"/>
          <w:lang w:eastAsia="it-IT"/>
        </w:rPr>
      </w:pPr>
      <w:proofErr w:type="gramStart"/>
      <w:r w:rsidRPr="00AC3399">
        <w:rPr>
          <w:rFonts w:ascii="Times New Roman" w:hAnsi="Times New Roman" w:cs="Times New Roman"/>
          <w:sz w:val="28"/>
        </w:rPr>
        <w:t xml:space="preserve">□  </w:t>
      </w:r>
      <w:r w:rsidR="00FD7298" w:rsidRPr="00AC3399">
        <w:rPr>
          <w:rFonts w:ascii="Times New Roman" w:eastAsia="Times New Roman" w:hAnsi="Times New Roman" w:cs="Times New Roman"/>
          <w:lang w:eastAsia="it-IT"/>
        </w:rPr>
        <w:t>che</w:t>
      </w:r>
      <w:proofErr w:type="gramEnd"/>
      <w:r w:rsidR="00FD7298" w:rsidRPr="00AC3399">
        <w:rPr>
          <w:rFonts w:ascii="Times New Roman" w:eastAsia="Times New Roman" w:hAnsi="Times New Roman" w:cs="Times New Roman"/>
          <w:lang w:eastAsia="it-IT"/>
        </w:rPr>
        <w:t xml:space="preserv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252"/>
        <w:gridCol w:w="1687"/>
        <w:gridCol w:w="1126"/>
        <w:gridCol w:w="2468"/>
        <w:gridCol w:w="1800"/>
      </w:tblGrid>
      <w:tr w:rsidR="00FD7298" w:rsidRPr="00AC3399" w:rsidTr="00AA0EAD">
        <w:tc>
          <w:tcPr>
            <w:tcW w:w="2252" w:type="dxa"/>
            <w:tcBorders>
              <w:top w:val="single" w:sz="4" w:space="0" w:color="auto"/>
              <w:left w:val="single" w:sz="4" w:space="0" w:color="auto"/>
              <w:bottom w:val="single" w:sz="4" w:space="0" w:color="auto"/>
              <w:right w:val="dotted" w:sz="4" w:space="0" w:color="auto"/>
            </w:tcBorders>
            <w:hideMark/>
          </w:tcPr>
          <w:p w:rsidR="00FD7298" w:rsidRPr="00AC3399" w:rsidRDefault="00FD7298" w:rsidP="00FD7298">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Cognome e nome</w:t>
            </w:r>
          </w:p>
        </w:tc>
        <w:tc>
          <w:tcPr>
            <w:tcW w:w="1687" w:type="dxa"/>
            <w:tcBorders>
              <w:top w:val="single" w:sz="4" w:space="0" w:color="auto"/>
              <w:left w:val="dotted" w:sz="4" w:space="0" w:color="auto"/>
              <w:bottom w:val="single" w:sz="4" w:space="0" w:color="auto"/>
              <w:right w:val="dotted" w:sz="4" w:space="0" w:color="auto"/>
            </w:tcBorders>
            <w:hideMark/>
          </w:tcPr>
          <w:p w:rsidR="00FD7298" w:rsidRPr="00AC3399" w:rsidRDefault="00FD7298" w:rsidP="00FD7298">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Luogo e data di nascita</w:t>
            </w:r>
          </w:p>
        </w:tc>
        <w:tc>
          <w:tcPr>
            <w:tcW w:w="1126" w:type="dxa"/>
            <w:tcBorders>
              <w:top w:val="single" w:sz="4" w:space="0" w:color="auto"/>
              <w:left w:val="dotted" w:sz="4" w:space="0" w:color="auto"/>
              <w:bottom w:val="single" w:sz="4" w:space="0" w:color="auto"/>
              <w:right w:val="dotted" w:sz="4" w:space="0" w:color="auto"/>
            </w:tcBorders>
            <w:hideMark/>
          </w:tcPr>
          <w:p w:rsidR="00FD7298" w:rsidRPr="00AC3399" w:rsidRDefault="00FD7298" w:rsidP="00FD7298">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Indirizzo e provincia di residenza</w:t>
            </w:r>
          </w:p>
        </w:tc>
        <w:tc>
          <w:tcPr>
            <w:tcW w:w="2468" w:type="dxa"/>
            <w:tcBorders>
              <w:top w:val="single" w:sz="4" w:space="0" w:color="auto"/>
              <w:left w:val="dotted" w:sz="4" w:space="0" w:color="auto"/>
              <w:bottom w:val="single" w:sz="4" w:space="0" w:color="auto"/>
              <w:right w:val="dotted" w:sz="4" w:space="0" w:color="auto"/>
            </w:tcBorders>
            <w:hideMark/>
          </w:tcPr>
          <w:p w:rsidR="00FD7298" w:rsidRPr="00AC3399" w:rsidRDefault="00FD7298" w:rsidP="00FD7298">
            <w:pPr>
              <w:spacing w:after="0" w:line="240" w:lineRule="auto"/>
              <w:jc w:val="center"/>
              <w:rPr>
                <w:rFonts w:ascii="Times New Roman" w:eastAsia="Times New Roman" w:hAnsi="Times New Roman" w:cs="Times New Roman"/>
                <w:i/>
                <w:sz w:val="18"/>
                <w:lang w:eastAsia="it-IT"/>
              </w:rPr>
            </w:pPr>
            <w:proofErr w:type="gramStart"/>
            <w:r w:rsidRPr="00AC3399">
              <w:rPr>
                <w:rFonts w:ascii="Times New Roman" w:eastAsia="Times New Roman" w:hAnsi="Times New Roman" w:cs="Times New Roman"/>
                <w:i/>
                <w:sz w:val="18"/>
                <w:lang w:eastAsia="it-IT"/>
              </w:rPr>
              <w:t>carica</w:t>
            </w:r>
            <w:proofErr w:type="gramEnd"/>
            <w:r w:rsidRPr="00AC3399">
              <w:rPr>
                <w:rFonts w:ascii="Times New Roman" w:eastAsia="Times New Roman" w:hAnsi="Times New Roman" w:cs="Times New Roman"/>
                <w:i/>
                <w:sz w:val="18"/>
                <w:lang w:eastAsia="it-IT"/>
              </w:rPr>
              <w:t xml:space="preserve"> ricoperta</w:t>
            </w:r>
          </w:p>
        </w:tc>
        <w:tc>
          <w:tcPr>
            <w:tcW w:w="1800" w:type="dxa"/>
            <w:tcBorders>
              <w:top w:val="single" w:sz="4" w:space="0" w:color="auto"/>
              <w:left w:val="dotted" w:sz="4" w:space="0" w:color="auto"/>
              <w:bottom w:val="single" w:sz="4" w:space="0" w:color="auto"/>
              <w:right w:val="single" w:sz="4" w:space="0" w:color="auto"/>
            </w:tcBorders>
            <w:hideMark/>
          </w:tcPr>
          <w:p w:rsidR="00FD7298" w:rsidRPr="00AC3399" w:rsidRDefault="00FD7298" w:rsidP="00FD7298">
            <w:pPr>
              <w:spacing w:after="0" w:line="240" w:lineRule="auto"/>
              <w:jc w:val="center"/>
              <w:rPr>
                <w:rFonts w:ascii="Times New Roman" w:eastAsia="Times New Roman" w:hAnsi="Times New Roman" w:cs="Times New Roman"/>
                <w:i/>
                <w:sz w:val="18"/>
                <w:lang w:eastAsia="it-IT"/>
              </w:rPr>
            </w:pPr>
            <w:proofErr w:type="gramStart"/>
            <w:r w:rsidRPr="00AC3399">
              <w:rPr>
                <w:rFonts w:ascii="Times New Roman" w:eastAsia="Times New Roman" w:hAnsi="Times New Roman" w:cs="Times New Roman"/>
                <w:i/>
                <w:sz w:val="18"/>
                <w:lang w:eastAsia="it-IT"/>
              </w:rPr>
              <w:t>fino</w:t>
            </w:r>
            <w:proofErr w:type="gramEnd"/>
            <w:r w:rsidRPr="00AC3399">
              <w:rPr>
                <w:rFonts w:ascii="Times New Roman" w:eastAsia="Times New Roman" w:hAnsi="Times New Roman" w:cs="Times New Roman"/>
                <w:i/>
                <w:sz w:val="18"/>
                <w:lang w:eastAsia="it-IT"/>
              </w:rPr>
              <w:t xml:space="preserve"> alla data del</w:t>
            </w:r>
          </w:p>
        </w:tc>
      </w:tr>
      <w:tr w:rsidR="00FD7298" w:rsidRPr="00BC4A70" w:rsidTr="00AA0EAD">
        <w:tc>
          <w:tcPr>
            <w:tcW w:w="2252" w:type="dxa"/>
            <w:tcBorders>
              <w:top w:val="single" w:sz="4" w:space="0" w:color="auto"/>
              <w:left w:val="single"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687" w:type="dxa"/>
            <w:tcBorders>
              <w:top w:val="single" w:sz="4" w:space="0" w:color="auto"/>
              <w:left w:val="dotted"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126" w:type="dxa"/>
            <w:tcBorders>
              <w:top w:val="single" w:sz="4" w:space="0" w:color="auto"/>
              <w:left w:val="dotted"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2468" w:type="dxa"/>
            <w:tcBorders>
              <w:top w:val="single" w:sz="4" w:space="0" w:color="auto"/>
              <w:left w:val="dotted"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800" w:type="dxa"/>
            <w:tcBorders>
              <w:top w:val="single" w:sz="4" w:space="0" w:color="auto"/>
              <w:left w:val="dotted" w:sz="4" w:space="0" w:color="auto"/>
              <w:bottom w:val="dotted" w:sz="4" w:space="0" w:color="auto"/>
              <w:right w:val="single"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r>
      <w:tr w:rsidR="00FD7298" w:rsidRPr="00BC4A70" w:rsidTr="00AA0EAD">
        <w:tc>
          <w:tcPr>
            <w:tcW w:w="2252" w:type="dxa"/>
            <w:tcBorders>
              <w:top w:val="dotted" w:sz="4" w:space="0" w:color="auto"/>
              <w:left w:val="single"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687" w:type="dxa"/>
            <w:tcBorders>
              <w:top w:val="dotted" w:sz="4" w:space="0" w:color="auto"/>
              <w:left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126" w:type="dxa"/>
            <w:tcBorders>
              <w:top w:val="dotted" w:sz="4" w:space="0" w:color="auto"/>
              <w:left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2468" w:type="dxa"/>
            <w:tcBorders>
              <w:top w:val="dotted" w:sz="4" w:space="0" w:color="auto"/>
              <w:left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800" w:type="dxa"/>
            <w:tcBorders>
              <w:top w:val="dotted" w:sz="4" w:space="0" w:color="auto"/>
              <w:left w:val="dotted" w:sz="4" w:space="0" w:color="auto"/>
              <w:bottom w:val="single" w:sz="4" w:space="0" w:color="auto"/>
              <w:right w:val="single"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r>
    </w:tbl>
    <w:p w:rsidR="00FD7298" w:rsidRPr="00B10C5A" w:rsidRDefault="00FD7298" w:rsidP="00FD7298">
      <w:pPr>
        <w:spacing w:after="0" w:line="240" w:lineRule="auto"/>
        <w:ind w:left="567"/>
        <w:jc w:val="both"/>
        <w:rPr>
          <w:rFonts w:ascii="Times New Roman" w:eastAsia="Times New Roman" w:hAnsi="Times New Roman" w:cs="Times New Roman"/>
          <w:lang w:eastAsia="it-IT"/>
        </w:rPr>
      </w:pPr>
      <w:proofErr w:type="gramStart"/>
      <w:r w:rsidRPr="00B10C5A">
        <w:rPr>
          <w:rFonts w:ascii="Times New Roman" w:eastAsia="Times New Roman" w:hAnsi="Times New Roman" w:cs="Times New Roman"/>
          <w:b/>
          <w:bCs/>
          <w:u w:val="single"/>
          <w:lang w:eastAsia="it-IT"/>
        </w:rPr>
        <w:t>è</w:t>
      </w:r>
      <w:proofErr w:type="gramEnd"/>
      <w:r w:rsidRPr="00B10C5A">
        <w:rPr>
          <w:rFonts w:ascii="Times New Roman" w:eastAsia="Times New Roman" w:hAnsi="Times New Roman" w:cs="Times New Roman"/>
          <w:b/>
          <w:bCs/>
          <w:u w:val="single"/>
          <w:lang w:eastAsia="it-IT"/>
        </w:rPr>
        <w:t xml:space="preserve"> stata pronunciata</w:t>
      </w:r>
      <w:r w:rsidRPr="00B10C5A">
        <w:rPr>
          <w:rFonts w:ascii="Times New Roman" w:eastAsia="Times New Roman" w:hAnsi="Times New Roman" w:cs="Times New Roman"/>
          <w:lang w:eastAsia="it-IT"/>
        </w:rPr>
        <w:t xml:space="preserve"> sentenza di applicazione della pena su richiesta ai sensi dell’articolo 444 del codice di procedura penale</w:t>
      </w:r>
      <w:r w:rsidR="003D1104" w:rsidRPr="00B10C5A">
        <w:rPr>
          <w:rFonts w:ascii="Times New Roman" w:eastAsia="Times New Roman" w:hAnsi="Times New Roman" w:cs="Times New Roman"/>
          <w:lang w:eastAsia="it-IT"/>
        </w:rPr>
        <w:t xml:space="preserve"> </w:t>
      </w:r>
      <w:r w:rsidR="00E05EB2" w:rsidRPr="00B10C5A">
        <w:rPr>
          <w:rFonts w:ascii="Times New Roman" w:eastAsia="Times New Roman" w:hAnsi="Times New Roman" w:cs="Times New Roman"/>
          <w:color w:val="FF0000"/>
          <w:lang w:eastAsia="it-IT"/>
        </w:rPr>
        <w:t>(</w:t>
      </w:r>
      <w:r w:rsidR="00E05EB2" w:rsidRPr="00B10C5A">
        <w:rPr>
          <w:rFonts w:ascii="Times New Roman" w:eastAsia="Times New Roman" w:hAnsi="Times New Roman" w:cs="Times New Roman"/>
          <w:i/>
          <w:color w:val="FF0000"/>
          <w:lang w:eastAsia="it-IT"/>
        </w:rPr>
        <w:t>indicare gli estremi della/e sentenza/e</w:t>
      </w:r>
      <w:r w:rsidR="00E05EB2" w:rsidRPr="00B10C5A">
        <w:rPr>
          <w:rFonts w:ascii="Times New Roman" w:eastAsia="Times New Roman" w:hAnsi="Times New Roman" w:cs="Times New Roman"/>
          <w:color w:val="FF0000"/>
          <w:lang w:eastAsia="it-IT"/>
        </w:rPr>
        <w:t>)</w:t>
      </w:r>
      <w:r w:rsidRPr="00B10C5A">
        <w:rPr>
          <w:rFonts w:ascii="Times New Roman" w:eastAsia="Times New Roman" w:hAnsi="Times New Roman" w:cs="Times New Roman"/>
          <w:color w:val="FF0000"/>
          <w:lang w:eastAsia="it-IT"/>
        </w:rPr>
        <w:t xml:space="preserve">, </w:t>
      </w:r>
      <w:r w:rsidRPr="00B10C5A">
        <w:rPr>
          <w:rFonts w:ascii="Times New Roman" w:eastAsia="Times New Roman" w:hAnsi="Times New Roman" w:cs="Times New Roman"/>
          <w:lang w:eastAsia="it-IT"/>
        </w:rPr>
        <w:t>per i seguenti reati:</w:t>
      </w:r>
    </w:p>
    <w:tbl>
      <w:tblPr>
        <w:tblW w:w="9002" w:type="dxa"/>
        <w:tblInd w:w="637" w:type="dxa"/>
        <w:tblLayout w:type="fixed"/>
        <w:tblCellMar>
          <w:left w:w="70" w:type="dxa"/>
          <w:right w:w="70" w:type="dxa"/>
        </w:tblCellMar>
        <w:tblLook w:val="04A0" w:firstRow="1" w:lastRow="0" w:firstColumn="1" w:lastColumn="0" w:noHBand="0" w:noVBand="1"/>
      </w:tblPr>
      <w:tblGrid>
        <w:gridCol w:w="426"/>
        <w:gridCol w:w="213"/>
        <w:gridCol w:w="8363"/>
      </w:tblGrid>
      <w:tr w:rsidR="00FD7298" w:rsidRPr="00BC4A70" w:rsidTr="00C4458B">
        <w:trPr>
          <w:cantSplit/>
        </w:trPr>
        <w:tc>
          <w:tcPr>
            <w:tcW w:w="426" w:type="dxa"/>
            <w:vAlign w:val="center"/>
          </w:tcPr>
          <w:p w:rsidR="00FD7298" w:rsidRPr="00BC4A70" w:rsidRDefault="00FD7298" w:rsidP="00FD7298">
            <w:pPr>
              <w:spacing w:before="20" w:after="20" w:line="240" w:lineRule="auto"/>
              <w:rPr>
                <w:rFonts w:ascii="Times New Roman" w:eastAsia="Times New Roman" w:hAnsi="Times New Roman" w:cs="Times New Roman"/>
                <w:highlight w:val="yellow"/>
                <w:lang w:eastAsia="it-IT"/>
              </w:rPr>
            </w:pPr>
          </w:p>
        </w:tc>
        <w:tc>
          <w:tcPr>
            <w:tcW w:w="8576" w:type="dxa"/>
            <w:gridSpan w:val="2"/>
            <w:tcBorders>
              <w:top w:val="nil"/>
              <w:left w:val="nil"/>
              <w:bottom w:val="single" w:sz="4" w:space="0" w:color="auto"/>
              <w:right w:val="nil"/>
            </w:tcBorders>
            <w:vAlign w:val="center"/>
          </w:tcPr>
          <w:p w:rsidR="00FD7298" w:rsidRPr="00BC4A70" w:rsidRDefault="00FD7298" w:rsidP="00FD7298">
            <w:pPr>
              <w:spacing w:before="20" w:after="20" w:line="240" w:lineRule="auto"/>
              <w:ind w:left="110" w:hanging="110"/>
              <w:rPr>
                <w:rFonts w:ascii="Times New Roman" w:eastAsia="Times New Roman" w:hAnsi="Times New Roman" w:cs="Times New Roman"/>
                <w:highlight w:val="yellow"/>
                <w:lang w:eastAsia="it-IT"/>
              </w:rPr>
            </w:pPr>
          </w:p>
        </w:tc>
      </w:tr>
      <w:tr w:rsidR="00FD7298" w:rsidRPr="00BC4A70" w:rsidTr="00C4458B">
        <w:trPr>
          <w:cantSplit/>
        </w:trPr>
        <w:tc>
          <w:tcPr>
            <w:tcW w:w="426" w:type="dxa"/>
            <w:vAlign w:val="center"/>
          </w:tcPr>
          <w:p w:rsidR="00FD7298" w:rsidRPr="00BC4A70" w:rsidRDefault="00FD7298" w:rsidP="00FD7298">
            <w:pPr>
              <w:spacing w:before="20" w:after="20" w:line="240" w:lineRule="auto"/>
              <w:rPr>
                <w:rFonts w:ascii="Times New Roman" w:eastAsia="Times New Roman" w:hAnsi="Times New Roman" w:cs="Times New Roman"/>
                <w:highlight w:val="yellow"/>
                <w:lang w:eastAsia="it-IT"/>
              </w:rPr>
            </w:pPr>
          </w:p>
        </w:tc>
        <w:tc>
          <w:tcPr>
            <w:tcW w:w="8576" w:type="dxa"/>
            <w:gridSpan w:val="2"/>
            <w:tcBorders>
              <w:top w:val="single" w:sz="4" w:space="0" w:color="auto"/>
              <w:left w:val="nil"/>
              <w:bottom w:val="single" w:sz="4" w:space="0" w:color="auto"/>
              <w:right w:val="nil"/>
            </w:tcBorders>
            <w:vAlign w:val="center"/>
          </w:tcPr>
          <w:p w:rsidR="00FD7298" w:rsidRPr="00BC4A70" w:rsidRDefault="00FD7298" w:rsidP="00FD7298">
            <w:pPr>
              <w:spacing w:before="20" w:after="20" w:line="240" w:lineRule="auto"/>
              <w:ind w:left="110" w:hanging="110"/>
              <w:rPr>
                <w:rFonts w:ascii="Times New Roman" w:eastAsia="Times New Roman" w:hAnsi="Times New Roman" w:cs="Times New Roman"/>
                <w:highlight w:val="yellow"/>
                <w:lang w:eastAsia="it-IT"/>
              </w:rPr>
            </w:pPr>
          </w:p>
        </w:tc>
      </w:tr>
      <w:tr w:rsidR="00FD7298" w:rsidRPr="00BC4A70" w:rsidTr="00C4458B">
        <w:trPr>
          <w:cantSplit/>
        </w:trPr>
        <w:tc>
          <w:tcPr>
            <w:tcW w:w="426" w:type="dxa"/>
            <w:vAlign w:val="center"/>
            <w:hideMark/>
          </w:tcPr>
          <w:p w:rsidR="00FD7298" w:rsidRPr="00B10C5A" w:rsidRDefault="00B10C5A" w:rsidP="00FD7298">
            <w:pPr>
              <w:spacing w:before="20" w:after="20" w:line="240" w:lineRule="auto"/>
              <w:rPr>
                <w:rFonts w:ascii="Times New Roman" w:eastAsia="Times New Roman" w:hAnsi="Times New Roman" w:cs="Times New Roman"/>
                <w:lang w:eastAsia="it-IT"/>
              </w:rPr>
            </w:pPr>
            <w:r w:rsidRPr="00B10C5A">
              <w:rPr>
                <w:rFonts w:ascii="Times New Roman" w:hAnsi="Times New Roman" w:cs="Times New Roman"/>
                <w:sz w:val="28"/>
              </w:rPr>
              <w:t>□</w:t>
            </w:r>
          </w:p>
        </w:tc>
        <w:tc>
          <w:tcPr>
            <w:tcW w:w="8576" w:type="dxa"/>
            <w:gridSpan w:val="2"/>
            <w:tcBorders>
              <w:top w:val="single" w:sz="4" w:space="0" w:color="auto"/>
              <w:left w:val="nil"/>
              <w:bottom w:val="nil"/>
              <w:right w:val="nil"/>
            </w:tcBorders>
            <w:vAlign w:val="center"/>
            <w:hideMark/>
          </w:tcPr>
          <w:p w:rsidR="00FD7298" w:rsidRPr="00B10C5A" w:rsidRDefault="00FD7298" w:rsidP="00FD7298">
            <w:pPr>
              <w:spacing w:before="20" w:after="20" w:line="240" w:lineRule="auto"/>
              <w:ind w:left="110" w:hanging="110"/>
              <w:rPr>
                <w:rFonts w:ascii="Times New Roman" w:eastAsia="Times New Roman" w:hAnsi="Times New Roman" w:cs="Times New Roman"/>
                <w:lang w:eastAsia="it-IT"/>
              </w:rPr>
            </w:pPr>
            <w:proofErr w:type="gramStart"/>
            <w:r w:rsidRPr="00B10C5A">
              <w:rPr>
                <w:rFonts w:ascii="Times New Roman" w:eastAsia="Times New Roman" w:hAnsi="Times New Roman" w:cs="Times New Roman"/>
                <w:lang w:eastAsia="it-IT"/>
              </w:rPr>
              <w:t>e</w:t>
            </w:r>
            <w:proofErr w:type="gramEnd"/>
            <w:r w:rsidRPr="00B10C5A">
              <w:rPr>
                <w:rFonts w:ascii="Times New Roman" w:eastAsia="Times New Roman" w:hAnsi="Times New Roman" w:cs="Times New Roman"/>
                <w:lang w:eastAsia="it-IT"/>
              </w:rPr>
              <w:t xml:space="preserve"> la ditta / impresa ha adottato i seguenti atti o misure di completa dissociazione dalla condotta </w:t>
            </w:r>
            <w:r w:rsidR="00FE5528" w:rsidRPr="00B10C5A">
              <w:rPr>
                <w:rFonts w:ascii="Times New Roman" w:eastAsia="Times New Roman" w:hAnsi="Times New Roman" w:cs="Times New Roman"/>
                <w:lang w:eastAsia="it-IT"/>
              </w:rPr>
              <w:t>penalmente sanzionata</w:t>
            </w:r>
            <w:r w:rsidR="00B10C5A" w:rsidRPr="00B10C5A">
              <w:rPr>
                <w:rFonts w:ascii="Times New Roman" w:eastAsia="Times New Roman" w:hAnsi="Times New Roman" w:cs="Times New Roman"/>
                <w:vertAlign w:val="superscript"/>
                <w:lang w:eastAsia="it-IT"/>
              </w:rPr>
              <w:t>(</w:t>
            </w:r>
            <w:r w:rsidR="00B10C5A" w:rsidRPr="00B10C5A">
              <w:rPr>
                <w:rFonts w:ascii="Times New Roman" w:eastAsia="Times New Roman" w:hAnsi="Times New Roman" w:cs="Times New Roman"/>
                <w:vertAlign w:val="superscript"/>
                <w:lang w:eastAsia="it-IT"/>
              </w:rPr>
              <w:endnoteReference w:id="7"/>
            </w:r>
            <w:r w:rsidR="00B10C5A" w:rsidRPr="00B10C5A">
              <w:rPr>
                <w:rFonts w:ascii="Times New Roman" w:eastAsia="Times New Roman" w:hAnsi="Times New Roman" w:cs="Times New Roman"/>
                <w:vertAlign w:val="superscript"/>
                <w:lang w:eastAsia="it-IT"/>
              </w:rPr>
              <w:t>)</w:t>
            </w:r>
            <w:r w:rsidR="00FE5528" w:rsidRPr="00B10C5A">
              <w:rPr>
                <w:rFonts w:ascii="Times New Roman" w:eastAsia="Times New Roman" w:hAnsi="Times New Roman" w:cs="Times New Roman"/>
                <w:lang w:eastAsia="it-IT"/>
              </w:rPr>
              <w:t>:</w:t>
            </w:r>
          </w:p>
        </w:tc>
      </w:tr>
      <w:tr w:rsidR="00FD7298" w:rsidRPr="00BC4A70" w:rsidTr="00FE5528">
        <w:trPr>
          <w:cantSplit/>
        </w:trPr>
        <w:tc>
          <w:tcPr>
            <w:tcW w:w="426" w:type="dxa"/>
            <w:vAlign w:val="center"/>
          </w:tcPr>
          <w:p w:rsidR="00FD7298" w:rsidRPr="00BC4A70" w:rsidRDefault="00FD7298" w:rsidP="00FD7298">
            <w:pPr>
              <w:spacing w:before="20" w:after="20" w:line="240" w:lineRule="auto"/>
              <w:rPr>
                <w:rFonts w:ascii="Times New Roman" w:eastAsia="Times New Roman" w:hAnsi="Times New Roman" w:cs="Times New Roman"/>
                <w:highlight w:val="yellow"/>
                <w:lang w:eastAsia="it-IT"/>
              </w:rPr>
            </w:pPr>
          </w:p>
        </w:tc>
        <w:tc>
          <w:tcPr>
            <w:tcW w:w="213" w:type="dxa"/>
            <w:vAlign w:val="center"/>
            <w:hideMark/>
          </w:tcPr>
          <w:p w:rsidR="00FD7298" w:rsidRPr="00BC4A70" w:rsidRDefault="00FD7298" w:rsidP="00FD7298">
            <w:pPr>
              <w:spacing w:before="20" w:after="20" w:line="240" w:lineRule="auto"/>
              <w:ind w:left="110" w:hanging="110"/>
              <w:rPr>
                <w:rFonts w:ascii="Times New Roman" w:eastAsia="Times New Roman" w:hAnsi="Times New Roman" w:cs="Times New Roman"/>
                <w:highlight w:val="yellow"/>
                <w:lang w:eastAsia="it-IT"/>
              </w:rPr>
            </w:pPr>
          </w:p>
        </w:tc>
        <w:tc>
          <w:tcPr>
            <w:tcW w:w="8363" w:type="dxa"/>
            <w:tcBorders>
              <w:top w:val="nil"/>
              <w:left w:val="nil"/>
              <w:bottom w:val="single" w:sz="4" w:space="0" w:color="auto"/>
              <w:right w:val="nil"/>
            </w:tcBorders>
            <w:vAlign w:val="center"/>
            <w:hideMark/>
          </w:tcPr>
          <w:p w:rsidR="00FD7298" w:rsidRPr="00BC4A70" w:rsidRDefault="00FD7298" w:rsidP="00FD7298">
            <w:pPr>
              <w:spacing w:before="20" w:after="20" w:line="240" w:lineRule="auto"/>
              <w:ind w:left="110" w:hanging="110"/>
              <w:rPr>
                <w:rFonts w:ascii="Times New Roman" w:eastAsia="Times New Roman" w:hAnsi="Times New Roman" w:cs="Times New Roman"/>
                <w:highlight w:val="yellow"/>
                <w:lang w:eastAsia="it-IT"/>
              </w:rPr>
            </w:pPr>
          </w:p>
        </w:tc>
      </w:tr>
      <w:tr w:rsidR="00FD7298" w:rsidRPr="00BC4A70" w:rsidTr="00C4458B">
        <w:trPr>
          <w:cantSplit/>
        </w:trPr>
        <w:tc>
          <w:tcPr>
            <w:tcW w:w="426" w:type="dxa"/>
            <w:vAlign w:val="center"/>
          </w:tcPr>
          <w:p w:rsidR="00FD7298" w:rsidRPr="00BC4A70" w:rsidRDefault="00FD7298" w:rsidP="00FD7298">
            <w:pPr>
              <w:spacing w:before="20" w:after="20" w:line="240" w:lineRule="auto"/>
              <w:rPr>
                <w:rFonts w:ascii="Times New Roman" w:eastAsia="Times New Roman" w:hAnsi="Times New Roman" w:cs="Times New Roman"/>
                <w:highlight w:val="yellow"/>
                <w:lang w:eastAsia="it-IT"/>
              </w:rPr>
            </w:pPr>
          </w:p>
        </w:tc>
        <w:tc>
          <w:tcPr>
            <w:tcW w:w="8576" w:type="dxa"/>
            <w:gridSpan w:val="2"/>
            <w:tcBorders>
              <w:top w:val="nil"/>
              <w:left w:val="nil"/>
              <w:bottom w:val="single" w:sz="4" w:space="0" w:color="auto"/>
              <w:right w:val="nil"/>
            </w:tcBorders>
            <w:vAlign w:val="center"/>
            <w:hideMark/>
          </w:tcPr>
          <w:p w:rsidR="00FD7298" w:rsidRPr="00552F24" w:rsidRDefault="00FD7298" w:rsidP="00FD7298">
            <w:pPr>
              <w:spacing w:before="20" w:after="20" w:line="240" w:lineRule="auto"/>
              <w:ind w:left="110" w:hanging="110"/>
              <w:jc w:val="right"/>
              <w:rPr>
                <w:rFonts w:ascii="Times New Roman" w:eastAsia="Times New Roman" w:hAnsi="Times New Roman" w:cs="Times New Roman"/>
                <w:lang w:eastAsia="it-IT"/>
              </w:rPr>
            </w:pPr>
            <w:r w:rsidRPr="00552F24">
              <w:rPr>
                <w:rFonts w:ascii="Times New Roman" w:eastAsia="Times New Roman" w:hAnsi="Times New Roman" w:cs="Times New Roman"/>
                <w:lang w:eastAsia="it-IT"/>
              </w:rPr>
              <w:tab/>
            </w:r>
          </w:p>
        </w:tc>
      </w:tr>
      <w:tr w:rsidR="00FD7298" w:rsidRPr="00BC4A70" w:rsidTr="00552F24">
        <w:trPr>
          <w:cantSplit/>
        </w:trPr>
        <w:tc>
          <w:tcPr>
            <w:tcW w:w="426" w:type="dxa"/>
            <w:vAlign w:val="center"/>
          </w:tcPr>
          <w:p w:rsidR="00FD7298" w:rsidRPr="00BC4A70" w:rsidRDefault="00FD7298" w:rsidP="00FD7298">
            <w:pPr>
              <w:spacing w:before="20" w:after="20" w:line="240" w:lineRule="auto"/>
              <w:rPr>
                <w:rFonts w:ascii="Times New Roman" w:eastAsia="Times New Roman" w:hAnsi="Times New Roman" w:cs="Times New Roman"/>
                <w:highlight w:val="yellow"/>
                <w:lang w:eastAsia="it-IT"/>
              </w:rPr>
            </w:pPr>
          </w:p>
        </w:tc>
        <w:tc>
          <w:tcPr>
            <w:tcW w:w="8576" w:type="dxa"/>
            <w:gridSpan w:val="2"/>
            <w:tcBorders>
              <w:top w:val="nil"/>
              <w:left w:val="nil"/>
              <w:bottom w:val="nil"/>
              <w:right w:val="nil"/>
            </w:tcBorders>
            <w:vAlign w:val="center"/>
          </w:tcPr>
          <w:p w:rsidR="00FD7298" w:rsidRPr="00552F24" w:rsidRDefault="00FD7298" w:rsidP="00FD7298">
            <w:pPr>
              <w:spacing w:before="20" w:after="20" w:line="240" w:lineRule="auto"/>
              <w:ind w:left="110" w:hanging="110"/>
              <w:jc w:val="right"/>
              <w:rPr>
                <w:rFonts w:ascii="Times New Roman" w:eastAsia="Times New Roman" w:hAnsi="Times New Roman" w:cs="Times New Roman"/>
                <w:lang w:eastAsia="it-IT"/>
              </w:rPr>
            </w:pPr>
          </w:p>
        </w:tc>
      </w:tr>
      <w:tr w:rsidR="00552F24" w:rsidRPr="00723E1F" w:rsidTr="00AC3399">
        <w:trPr>
          <w:cantSplit/>
        </w:trPr>
        <w:tc>
          <w:tcPr>
            <w:tcW w:w="426" w:type="dxa"/>
          </w:tcPr>
          <w:p w:rsidR="00552F24" w:rsidRPr="00723E1F" w:rsidRDefault="00552F24" w:rsidP="00552F24">
            <w:pPr>
              <w:spacing w:before="20" w:after="20"/>
              <w:rPr>
                <w:rFonts w:ascii="Times New Roman" w:hAnsi="Times New Roman" w:cs="Times New Roman"/>
              </w:rPr>
            </w:pPr>
            <w:r w:rsidRPr="00723E1F">
              <w:rPr>
                <w:rFonts w:ascii="Times New Roman" w:hAnsi="Times New Roman" w:cs="Times New Roman"/>
              </w:rPr>
              <w:t>□</w:t>
            </w:r>
          </w:p>
        </w:tc>
        <w:tc>
          <w:tcPr>
            <w:tcW w:w="8576" w:type="dxa"/>
            <w:gridSpan w:val="2"/>
            <w:tcBorders>
              <w:top w:val="nil"/>
              <w:left w:val="nil"/>
              <w:bottom w:val="single" w:sz="4" w:space="0" w:color="auto"/>
              <w:right w:val="nil"/>
            </w:tcBorders>
            <w:vAlign w:val="center"/>
          </w:tcPr>
          <w:p w:rsidR="00552F24" w:rsidRPr="00723E1F" w:rsidRDefault="00552F24" w:rsidP="00552F24">
            <w:pPr>
              <w:spacing w:before="20" w:after="20"/>
              <w:ind w:left="110" w:hanging="110"/>
              <w:rPr>
                <w:rFonts w:ascii="Times New Roman" w:hAnsi="Times New Roman" w:cs="Times New Roman"/>
              </w:rPr>
            </w:pPr>
            <w:proofErr w:type="gramStart"/>
            <w:r w:rsidRPr="00723E1F">
              <w:rPr>
                <w:rFonts w:ascii="Times New Roman" w:hAnsi="Times New Roman" w:cs="Times New Roman"/>
              </w:rPr>
              <w:t>ed</w:t>
            </w:r>
            <w:proofErr w:type="gramEnd"/>
            <w:r w:rsidRPr="00723E1F">
              <w:rPr>
                <w:rFonts w:ascii="Times New Roman" w:hAnsi="Times New Roman" w:cs="Times New Roman"/>
              </w:rPr>
              <w:t xml:space="preserve"> è intervenuta l’estinzione del reato e dei suoi effetti ai sensi dell’articolo 445, comma 2, del codice di procedura penale in forza della seguente pronuncia del giudice dell’esecuzione</w:t>
            </w:r>
            <w:r w:rsidRPr="00723E1F">
              <w:rPr>
                <w:rFonts w:ascii="Times New Roman" w:hAnsi="Times New Roman" w:cs="Times New Roman"/>
                <w:vertAlign w:val="superscript"/>
              </w:rPr>
              <w:t>(</w:t>
            </w:r>
            <w:r w:rsidRPr="00723E1F">
              <w:rPr>
                <w:rFonts w:ascii="Times New Roman" w:hAnsi="Times New Roman" w:cs="Times New Roman"/>
                <w:vertAlign w:val="superscript"/>
              </w:rPr>
              <w:endnoteReference w:id="8"/>
            </w:r>
            <w:r w:rsidRPr="00723E1F">
              <w:rPr>
                <w:rFonts w:ascii="Times New Roman" w:hAnsi="Times New Roman" w:cs="Times New Roman"/>
                <w:vertAlign w:val="superscript"/>
              </w:rPr>
              <w:t>)</w:t>
            </w:r>
            <w:r w:rsidRPr="00723E1F">
              <w:rPr>
                <w:rFonts w:ascii="Times New Roman" w:hAnsi="Times New Roman" w:cs="Times New Roman"/>
              </w:rPr>
              <w:t>:</w:t>
            </w:r>
          </w:p>
          <w:p w:rsidR="00AC3399" w:rsidRPr="00723E1F" w:rsidRDefault="00AC3399" w:rsidP="00552F24">
            <w:pPr>
              <w:spacing w:before="20" w:after="20"/>
              <w:ind w:left="110" w:hanging="110"/>
              <w:rPr>
                <w:rFonts w:ascii="Times New Roman" w:hAnsi="Times New Roman" w:cs="Times New Roman"/>
              </w:rPr>
            </w:pPr>
          </w:p>
        </w:tc>
      </w:tr>
      <w:tr w:rsidR="00552F24" w:rsidRPr="00723E1F" w:rsidTr="00AC3399">
        <w:trPr>
          <w:cantSplit/>
        </w:trPr>
        <w:tc>
          <w:tcPr>
            <w:tcW w:w="426" w:type="dxa"/>
          </w:tcPr>
          <w:p w:rsidR="00552F24" w:rsidRPr="00723E1F" w:rsidRDefault="00552F24" w:rsidP="00552F24">
            <w:pPr>
              <w:spacing w:before="20" w:after="20"/>
              <w:rPr>
                <w:rFonts w:ascii="Times New Roman" w:hAnsi="Times New Roman" w:cs="Times New Roman"/>
              </w:rPr>
            </w:pPr>
          </w:p>
        </w:tc>
        <w:tc>
          <w:tcPr>
            <w:tcW w:w="8576" w:type="dxa"/>
            <w:gridSpan w:val="2"/>
            <w:tcBorders>
              <w:top w:val="single" w:sz="4" w:space="0" w:color="auto"/>
              <w:bottom w:val="single" w:sz="4" w:space="0" w:color="auto"/>
            </w:tcBorders>
            <w:vAlign w:val="center"/>
          </w:tcPr>
          <w:p w:rsidR="00552F24" w:rsidRPr="00723E1F" w:rsidRDefault="00552F24" w:rsidP="00552F24">
            <w:pPr>
              <w:spacing w:before="20" w:after="20"/>
              <w:rPr>
                <w:rFonts w:ascii="Times New Roman" w:hAnsi="Times New Roman" w:cs="Times New Roman"/>
              </w:rPr>
            </w:pPr>
          </w:p>
        </w:tc>
      </w:tr>
    </w:tbl>
    <w:p w:rsidR="00AC3399" w:rsidRPr="00723E1F" w:rsidRDefault="00FD7298" w:rsidP="00FD7298">
      <w:pPr>
        <w:widowControl w:val="0"/>
        <w:spacing w:after="0" w:line="240" w:lineRule="auto"/>
        <w:ind w:left="568" w:hanging="284"/>
        <w:jc w:val="both"/>
        <w:rPr>
          <w:rFonts w:ascii="Times New Roman" w:eastAsia="Times New Roman" w:hAnsi="Times New Roman" w:cs="Times New Roman"/>
          <w:lang w:eastAsia="it-IT"/>
        </w:rPr>
      </w:pPr>
      <w:r w:rsidRPr="00723E1F">
        <w:rPr>
          <w:rFonts w:ascii="Times New Roman" w:eastAsia="Times New Roman" w:hAnsi="Times New Roman" w:cs="Times New Roman"/>
          <w:lang w:eastAsia="it-IT"/>
        </w:rPr>
        <w:tab/>
      </w:r>
    </w:p>
    <w:p w:rsidR="00AC3399" w:rsidRPr="00723E1F" w:rsidRDefault="00AC3399" w:rsidP="00AC3399">
      <w:pPr>
        <w:pStyle w:val="Paragrafoelenco"/>
        <w:widowControl w:val="0"/>
        <w:numPr>
          <w:ilvl w:val="0"/>
          <w:numId w:val="17"/>
        </w:numPr>
        <w:tabs>
          <w:tab w:val="left" w:pos="1560"/>
        </w:tabs>
        <w:spacing w:after="0" w:line="240" w:lineRule="auto"/>
        <w:ind w:left="851"/>
        <w:rPr>
          <w:rFonts w:ascii="Times New Roman" w:hAnsi="Times New Roman" w:cs="Times New Roman"/>
        </w:rPr>
      </w:pPr>
      <w:r w:rsidRPr="00723E1F">
        <w:rPr>
          <w:rFonts w:ascii="Times New Roman" w:hAnsi="Times New Roman" w:cs="Times New Roman"/>
        </w:rPr>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135"/>
        <w:gridCol w:w="1602"/>
        <w:gridCol w:w="1102"/>
        <w:gridCol w:w="2331"/>
        <w:gridCol w:w="1689"/>
      </w:tblGrid>
      <w:tr w:rsidR="00AC3399" w:rsidRPr="00AC3399" w:rsidTr="00072166">
        <w:tc>
          <w:tcPr>
            <w:tcW w:w="2135" w:type="dxa"/>
            <w:tcBorders>
              <w:top w:val="single" w:sz="4" w:space="0" w:color="auto"/>
              <w:left w:val="single" w:sz="4" w:space="0" w:color="auto"/>
              <w:bottom w:val="single" w:sz="4" w:space="0" w:color="auto"/>
              <w:right w:val="dotted" w:sz="4" w:space="0" w:color="auto"/>
            </w:tcBorders>
            <w:hideMark/>
          </w:tcPr>
          <w:p w:rsidR="00AC3399" w:rsidRPr="00AC3399" w:rsidRDefault="00AC3399" w:rsidP="00723E1F">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Cognome e nome</w:t>
            </w:r>
          </w:p>
        </w:tc>
        <w:tc>
          <w:tcPr>
            <w:tcW w:w="1602" w:type="dxa"/>
            <w:tcBorders>
              <w:top w:val="single" w:sz="4" w:space="0" w:color="auto"/>
              <w:left w:val="dotted" w:sz="4" w:space="0" w:color="auto"/>
              <w:bottom w:val="single" w:sz="4" w:space="0" w:color="auto"/>
              <w:right w:val="dotted" w:sz="4" w:space="0" w:color="auto"/>
            </w:tcBorders>
            <w:hideMark/>
          </w:tcPr>
          <w:p w:rsidR="00AC3399" w:rsidRPr="00AC3399" w:rsidRDefault="00AC3399" w:rsidP="00723E1F">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Luogo e data di nascita</w:t>
            </w:r>
          </w:p>
        </w:tc>
        <w:tc>
          <w:tcPr>
            <w:tcW w:w="1102" w:type="dxa"/>
            <w:tcBorders>
              <w:top w:val="single" w:sz="4" w:space="0" w:color="auto"/>
              <w:left w:val="dotted" w:sz="4" w:space="0" w:color="auto"/>
              <w:bottom w:val="single" w:sz="4" w:space="0" w:color="auto"/>
              <w:right w:val="dotted" w:sz="4" w:space="0" w:color="auto"/>
            </w:tcBorders>
            <w:hideMark/>
          </w:tcPr>
          <w:p w:rsidR="00AC3399" w:rsidRPr="00AC3399" w:rsidRDefault="00AC3399" w:rsidP="00723E1F">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Indirizzo e provincia di residenza</w:t>
            </w:r>
          </w:p>
        </w:tc>
        <w:tc>
          <w:tcPr>
            <w:tcW w:w="2331" w:type="dxa"/>
            <w:tcBorders>
              <w:top w:val="single" w:sz="4" w:space="0" w:color="auto"/>
              <w:left w:val="dotted" w:sz="4" w:space="0" w:color="auto"/>
              <w:bottom w:val="single" w:sz="4" w:space="0" w:color="auto"/>
              <w:right w:val="dotted" w:sz="4" w:space="0" w:color="auto"/>
            </w:tcBorders>
            <w:hideMark/>
          </w:tcPr>
          <w:p w:rsidR="00AC3399" w:rsidRPr="00AC3399" w:rsidRDefault="00AC3399" w:rsidP="00723E1F">
            <w:pPr>
              <w:spacing w:after="0" w:line="240" w:lineRule="auto"/>
              <w:jc w:val="center"/>
              <w:rPr>
                <w:rFonts w:ascii="Times New Roman" w:eastAsia="Times New Roman" w:hAnsi="Times New Roman" w:cs="Times New Roman"/>
                <w:i/>
                <w:sz w:val="18"/>
                <w:lang w:eastAsia="it-IT"/>
              </w:rPr>
            </w:pPr>
            <w:proofErr w:type="gramStart"/>
            <w:r w:rsidRPr="00AC3399">
              <w:rPr>
                <w:rFonts w:ascii="Times New Roman" w:eastAsia="Times New Roman" w:hAnsi="Times New Roman" w:cs="Times New Roman"/>
                <w:i/>
                <w:sz w:val="18"/>
                <w:lang w:eastAsia="it-IT"/>
              </w:rPr>
              <w:t>carica</w:t>
            </w:r>
            <w:proofErr w:type="gramEnd"/>
            <w:r w:rsidRPr="00AC3399">
              <w:rPr>
                <w:rFonts w:ascii="Times New Roman" w:eastAsia="Times New Roman" w:hAnsi="Times New Roman" w:cs="Times New Roman"/>
                <w:i/>
                <w:sz w:val="18"/>
                <w:lang w:eastAsia="it-IT"/>
              </w:rPr>
              <w:t xml:space="preserve"> ricoperta</w:t>
            </w:r>
          </w:p>
        </w:tc>
        <w:tc>
          <w:tcPr>
            <w:tcW w:w="1689" w:type="dxa"/>
            <w:tcBorders>
              <w:top w:val="single" w:sz="4" w:space="0" w:color="auto"/>
              <w:left w:val="dotted" w:sz="4" w:space="0" w:color="auto"/>
              <w:bottom w:val="single" w:sz="4" w:space="0" w:color="auto"/>
              <w:right w:val="single" w:sz="4" w:space="0" w:color="auto"/>
            </w:tcBorders>
            <w:hideMark/>
          </w:tcPr>
          <w:p w:rsidR="00AC3399" w:rsidRPr="00AC3399" w:rsidRDefault="00AC3399" w:rsidP="00723E1F">
            <w:pPr>
              <w:spacing w:after="0" w:line="240" w:lineRule="auto"/>
              <w:jc w:val="center"/>
              <w:rPr>
                <w:rFonts w:ascii="Times New Roman" w:eastAsia="Times New Roman" w:hAnsi="Times New Roman" w:cs="Times New Roman"/>
                <w:i/>
                <w:sz w:val="18"/>
                <w:lang w:eastAsia="it-IT"/>
              </w:rPr>
            </w:pPr>
            <w:proofErr w:type="gramStart"/>
            <w:r w:rsidRPr="00AC3399">
              <w:rPr>
                <w:rFonts w:ascii="Times New Roman" w:eastAsia="Times New Roman" w:hAnsi="Times New Roman" w:cs="Times New Roman"/>
                <w:i/>
                <w:sz w:val="18"/>
                <w:lang w:eastAsia="it-IT"/>
              </w:rPr>
              <w:t>fino</w:t>
            </w:r>
            <w:proofErr w:type="gramEnd"/>
            <w:r w:rsidRPr="00AC3399">
              <w:rPr>
                <w:rFonts w:ascii="Times New Roman" w:eastAsia="Times New Roman" w:hAnsi="Times New Roman" w:cs="Times New Roman"/>
                <w:i/>
                <w:sz w:val="18"/>
                <w:lang w:eastAsia="it-IT"/>
              </w:rPr>
              <w:t xml:space="preserve"> alla data del</w:t>
            </w:r>
          </w:p>
        </w:tc>
      </w:tr>
      <w:tr w:rsidR="00AC3399" w:rsidRPr="00BC4A70" w:rsidTr="00072166">
        <w:tc>
          <w:tcPr>
            <w:tcW w:w="2135" w:type="dxa"/>
            <w:tcBorders>
              <w:top w:val="single" w:sz="4" w:space="0" w:color="auto"/>
              <w:left w:val="single" w:sz="4" w:space="0" w:color="auto"/>
              <w:bottom w:val="dotted"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1602" w:type="dxa"/>
            <w:tcBorders>
              <w:top w:val="single" w:sz="4" w:space="0" w:color="auto"/>
              <w:left w:val="dotted" w:sz="4" w:space="0" w:color="auto"/>
              <w:bottom w:val="dotted"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1102" w:type="dxa"/>
            <w:tcBorders>
              <w:top w:val="single" w:sz="4" w:space="0" w:color="auto"/>
              <w:left w:val="dotted" w:sz="4" w:space="0" w:color="auto"/>
              <w:bottom w:val="dotted"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2331" w:type="dxa"/>
            <w:tcBorders>
              <w:top w:val="single" w:sz="4" w:space="0" w:color="auto"/>
              <w:left w:val="dotted" w:sz="4" w:space="0" w:color="auto"/>
              <w:bottom w:val="dotted"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1689" w:type="dxa"/>
            <w:tcBorders>
              <w:top w:val="single" w:sz="4" w:space="0" w:color="auto"/>
              <w:left w:val="dotted" w:sz="4" w:space="0" w:color="auto"/>
              <w:bottom w:val="dotted" w:sz="4" w:space="0" w:color="auto"/>
              <w:right w:val="single"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r>
      <w:tr w:rsidR="00AC3399" w:rsidRPr="00BC4A70" w:rsidTr="00072166">
        <w:tc>
          <w:tcPr>
            <w:tcW w:w="2135" w:type="dxa"/>
            <w:tcBorders>
              <w:top w:val="dotted" w:sz="4" w:space="0" w:color="auto"/>
              <w:left w:val="single" w:sz="4" w:space="0" w:color="auto"/>
              <w:bottom w:val="single"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1602" w:type="dxa"/>
            <w:tcBorders>
              <w:top w:val="dotted" w:sz="4" w:space="0" w:color="auto"/>
              <w:left w:val="dotted" w:sz="4" w:space="0" w:color="auto"/>
              <w:bottom w:val="single"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1102" w:type="dxa"/>
            <w:tcBorders>
              <w:top w:val="dotted" w:sz="4" w:space="0" w:color="auto"/>
              <w:left w:val="dotted" w:sz="4" w:space="0" w:color="auto"/>
              <w:bottom w:val="single"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2331" w:type="dxa"/>
            <w:tcBorders>
              <w:top w:val="dotted" w:sz="4" w:space="0" w:color="auto"/>
              <w:left w:val="dotted" w:sz="4" w:space="0" w:color="auto"/>
              <w:bottom w:val="single"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1689" w:type="dxa"/>
            <w:tcBorders>
              <w:top w:val="dotted" w:sz="4" w:space="0" w:color="auto"/>
              <w:left w:val="dotted" w:sz="4" w:space="0" w:color="auto"/>
              <w:bottom w:val="single" w:sz="4" w:space="0" w:color="auto"/>
              <w:right w:val="single"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r>
    </w:tbl>
    <w:p w:rsidR="00072166" w:rsidRDefault="00072166" w:rsidP="00AC3399">
      <w:pPr>
        <w:ind w:left="567"/>
        <w:jc w:val="both"/>
        <w:rPr>
          <w:rFonts w:ascii="Times New Roman" w:hAnsi="Times New Roman" w:cs="Times New Roman"/>
        </w:rPr>
      </w:pPr>
      <w:r w:rsidRPr="00723E1F">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b/>
          <w:u w:val="single"/>
        </w:rPr>
        <w:t xml:space="preserve">NON </w:t>
      </w:r>
      <w:r w:rsidR="00AC3399" w:rsidRPr="00723E1F">
        <w:rPr>
          <w:rFonts w:ascii="Times New Roman" w:hAnsi="Times New Roman" w:cs="Times New Roman"/>
          <w:b/>
          <w:u w:val="single"/>
        </w:rPr>
        <w:t>sussistono</w:t>
      </w:r>
      <w:r w:rsidR="00AC3399" w:rsidRPr="00723E1F">
        <w:rPr>
          <w:rFonts w:ascii="Times New Roman" w:hAnsi="Times New Roman" w:cs="Times New Roman"/>
        </w:rPr>
        <w:t xml:space="preserve"> le cause di decadenza, di sospensione o di divieto previste dall’articolo 67 del decreto legislativo 6 settembre 2011, n. 159 o di un tentativo di infiltrazione mafiosa di cui all’articolo 84, comma 4, del medesimo decreto</w:t>
      </w:r>
      <w:r>
        <w:rPr>
          <w:rFonts w:ascii="Times New Roman" w:hAnsi="Times New Roman" w:cs="Times New Roman"/>
        </w:rPr>
        <w:t>;</w:t>
      </w:r>
    </w:p>
    <w:p w:rsidR="00AC3399" w:rsidRPr="00723E1F" w:rsidRDefault="00072166" w:rsidP="00AC3399">
      <w:pPr>
        <w:ind w:left="567"/>
        <w:jc w:val="both"/>
        <w:rPr>
          <w:rFonts w:ascii="Times New Roman" w:hAnsi="Times New Roman" w:cs="Times New Roman"/>
        </w:rPr>
      </w:pPr>
      <w:r w:rsidRPr="00723E1F">
        <w:rPr>
          <w:rFonts w:ascii="Times New Roman" w:hAnsi="Times New Roman" w:cs="Times New Roman"/>
        </w:rPr>
        <w:t>□</w:t>
      </w:r>
      <w:r>
        <w:rPr>
          <w:rFonts w:ascii="Times New Roman" w:hAnsi="Times New Roman" w:cs="Times New Roman"/>
        </w:rPr>
        <w:t xml:space="preserve"> </w:t>
      </w:r>
      <w:r w:rsidRPr="00723E1F">
        <w:rPr>
          <w:rFonts w:ascii="Times New Roman" w:hAnsi="Times New Roman" w:cs="Times New Roman"/>
          <w:b/>
          <w:u w:val="single"/>
        </w:rPr>
        <w:t>sussistono</w:t>
      </w:r>
      <w:r w:rsidRPr="00723E1F">
        <w:rPr>
          <w:rFonts w:ascii="Times New Roman" w:hAnsi="Times New Roman" w:cs="Times New Roman"/>
        </w:rPr>
        <w:t xml:space="preserve"> le cause di decadenza, di sospensione o di divieto previste dall’articolo 67 del decreto legislativo 6 settembre 2011, n. 159 o di un tentativo di infiltrazione mafiosa di cui all’articolo 84, comma 4, del medesimo decreto</w:t>
      </w:r>
      <w:r>
        <w:rPr>
          <w:rFonts w:ascii="Times New Roman" w:hAnsi="Times New Roman" w:cs="Times New Roman"/>
        </w:rPr>
        <w:t>, qui di seguito elencati:</w:t>
      </w:r>
    </w:p>
    <w:tbl>
      <w:tblPr>
        <w:tblW w:w="9390" w:type="dxa"/>
        <w:jc w:val="right"/>
        <w:tblLayout w:type="fixed"/>
        <w:tblCellMar>
          <w:left w:w="70" w:type="dxa"/>
          <w:right w:w="70" w:type="dxa"/>
        </w:tblCellMar>
        <w:tblLook w:val="00A0" w:firstRow="1" w:lastRow="0" w:firstColumn="1" w:lastColumn="0" w:noHBand="0" w:noVBand="0"/>
      </w:tblPr>
      <w:tblGrid>
        <w:gridCol w:w="426"/>
        <w:gridCol w:w="8964"/>
      </w:tblGrid>
      <w:tr w:rsidR="00AC3399" w:rsidRPr="00723E1F" w:rsidTr="00AC3399">
        <w:trPr>
          <w:cantSplit/>
          <w:jc w:val="right"/>
        </w:trPr>
        <w:tc>
          <w:tcPr>
            <w:tcW w:w="426" w:type="dxa"/>
            <w:vAlign w:val="center"/>
          </w:tcPr>
          <w:p w:rsidR="00AC3399" w:rsidRPr="00723E1F" w:rsidRDefault="00AC3399" w:rsidP="00723E1F">
            <w:pPr>
              <w:spacing w:before="20" w:after="20"/>
              <w:rPr>
                <w:rFonts w:ascii="Times New Roman" w:hAnsi="Times New Roman" w:cs="Times New Roman"/>
              </w:rPr>
            </w:pPr>
          </w:p>
        </w:tc>
        <w:tc>
          <w:tcPr>
            <w:tcW w:w="8964" w:type="dxa"/>
            <w:tcBorders>
              <w:top w:val="single" w:sz="4" w:space="0" w:color="auto"/>
              <w:left w:val="nil"/>
              <w:bottom w:val="single" w:sz="4" w:space="0" w:color="auto"/>
              <w:right w:val="nil"/>
            </w:tcBorders>
            <w:vAlign w:val="center"/>
          </w:tcPr>
          <w:p w:rsidR="00AC3399" w:rsidRPr="00723E1F" w:rsidRDefault="00AC3399" w:rsidP="00723E1F">
            <w:pPr>
              <w:spacing w:before="20" w:after="20"/>
              <w:ind w:left="110" w:hanging="110"/>
              <w:rPr>
                <w:rFonts w:ascii="Times New Roman" w:hAnsi="Times New Roman" w:cs="Times New Roman"/>
              </w:rPr>
            </w:pPr>
          </w:p>
        </w:tc>
      </w:tr>
      <w:tr w:rsidR="00AC3399" w:rsidRPr="00723E1F" w:rsidTr="00723E1F">
        <w:trPr>
          <w:cantSplit/>
          <w:jc w:val="right"/>
        </w:trPr>
        <w:tc>
          <w:tcPr>
            <w:tcW w:w="426" w:type="dxa"/>
            <w:vAlign w:val="center"/>
          </w:tcPr>
          <w:p w:rsidR="00AC3399" w:rsidRPr="00723E1F" w:rsidRDefault="00AC3399" w:rsidP="00723E1F">
            <w:pPr>
              <w:spacing w:before="20" w:after="20"/>
              <w:rPr>
                <w:rFonts w:ascii="Times New Roman" w:hAnsi="Times New Roman" w:cs="Times New Roman"/>
              </w:rPr>
            </w:pPr>
          </w:p>
        </w:tc>
        <w:tc>
          <w:tcPr>
            <w:tcW w:w="8964" w:type="dxa"/>
            <w:tcBorders>
              <w:top w:val="single" w:sz="4" w:space="0" w:color="auto"/>
              <w:left w:val="nil"/>
              <w:bottom w:val="single" w:sz="4" w:space="0" w:color="auto"/>
              <w:right w:val="nil"/>
            </w:tcBorders>
            <w:vAlign w:val="center"/>
          </w:tcPr>
          <w:p w:rsidR="00AC3399" w:rsidRPr="00723E1F" w:rsidRDefault="00AC3399" w:rsidP="00723E1F">
            <w:pPr>
              <w:spacing w:before="20" w:after="20"/>
              <w:ind w:left="110" w:hanging="110"/>
              <w:rPr>
                <w:rFonts w:ascii="Times New Roman" w:hAnsi="Times New Roman" w:cs="Times New Roman"/>
              </w:rPr>
            </w:pPr>
          </w:p>
        </w:tc>
      </w:tr>
      <w:tr w:rsidR="00AC3399" w:rsidRPr="00723E1F" w:rsidTr="00723E1F">
        <w:trPr>
          <w:cantSplit/>
          <w:jc w:val="right"/>
        </w:trPr>
        <w:tc>
          <w:tcPr>
            <w:tcW w:w="426" w:type="dxa"/>
            <w:vAlign w:val="center"/>
          </w:tcPr>
          <w:p w:rsidR="00AC3399" w:rsidRPr="00723E1F" w:rsidRDefault="00AC3399" w:rsidP="00723E1F">
            <w:pPr>
              <w:spacing w:before="20" w:after="20"/>
              <w:rPr>
                <w:rFonts w:ascii="Times New Roman" w:hAnsi="Times New Roman" w:cs="Times New Roman"/>
              </w:rPr>
            </w:pPr>
          </w:p>
        </w:tc>
        <w:tc>
          <w:tcPr>
            <w:tcW w:w="8964" w:type="dxa"/>
            <w:tcBorders>
              <w:top w:val="single" w:sz="4" w:space="0" w:color="auto"/>
              <w:left w:val="nil"/>
              <w:right w:val="nil"/>
            </w:tcBorders>
            <w:vAlign w:val="center"/>
          </w:tcPr>
          <w:p w:rsidR="00AC3399" w:rsidRPr="00723E1F" w:rsidRDefault="00AC3399" w:rsidP="00723E1F">
            <w:pPr>
              <w:spacing w:before="20" w:after="20"/>
              <w:ind w:left="33"/>
              <w:rPr>
                <w:rFonts w:ascii="Times New Roman" w:hAnsi="Times New Roman" w:cs="Times New Roman"/>
              </w:rPr>
            </w:pPr>
          </w:p>
          <w:p w:rsidR="00AC3399" w:rsidRPr="00723E1F" w:rsidRDefault="00AC3399" w:rsidP="00AC3399">
            <w:pPr>
              <w:spacing w:before="20" w:after="20"/>
              <w:ind w:left="601" w:hanging="567"/>
              <w:rPr>
                <w:rFonts w:ascii="Times New Roman" w:hAnsi="Times New Roman" w:cs="Times New Roman"/>
              </w:rPr>
            </w:pPr>
            <w:proofErr w:type="gramStart"/>
            <w:r w:rsidRPr="00723E1F">
              <w:rPr>
                <w:rFonts w:ascii="Times New Roman" w:hAnsi="Times New Roman" w:cs="Times New Roman"/>
              </w:rPr>
              <w:t>□  e</w:t>
            </w:r>
            <w:proofErr w:type="gramEnd"/>
            <w:r w:rsidRPr="00723E1F">
              <w:rPr>
                <w:rFonts w:ascii="Times New Roman" w:hAnsi="Times New Roman" w:cs="Times New Roman"/>
              </w:rPr>
              <w:t xml:space="preserve"> la ditta/impresa ha adottato i seguenti atti o misure di completa dissociazione dalla condotta penalmente sanzionata:  </w:t>
            </w:r>
            <w:r w:rsidRPr="00723E1F">
              <w:rPr>
                <w:rFonts w:ascii="Times New Roman" w:hAnsi="Times New Roman" w:cs="Times New Roman"/>
                <w:vertAlign w:val="superscript"/>
              </w:rPr>
              <w:t>(</w:t>
            </w:r>
            <w:r w:rsidRPr="00723E1F">
              <w:rPr>
                <w:rStyle w:val="Rimandonotadichiusura"/>
                <w:rFonts w:ascii="Times New Roman" w:hAnsi="Times New Roman" w:cs="Times New Roman"/>
              </w:rPr>
              <w:endnoteReference w:id="9"/>
            </w:r>
            <w:r w:rsidRPr="00723E1F">
              <w:rPr>
                <w:rFonts w:ascii="Times New Roman" w:hAnsi="Times New Roman" w:cs="Times New Roman"/>
                <w:vertAlign w:val="superscript"/>
              </w:rPr>
              <w:t>)</w:t>
            </w:r>
          </w:p>
        </w:tc>
      </w:tr>
      <w:tr w:rsidR="00AC3399" w:rsidRPr="00723E1F" w:rsidTr="00723E1F">
        <w:trPr>
          <w:cantSplit/>
          <w:jc w:val="right"/>
        </w:trPr>
        <w:tc>
          <w:tcPr>
            <w:tcW w:w="426" w:type="dxa"/>
            <w:vAlign w:val="center"/>
          </w:tcPr>
          <w:p w:rsidR="00AC3399" w:rsidRPr="00723E1F" w:rsidRDefault="00AC3399" w:rsidP="00723E1F">
            <w:pPr>
              <w:spacing w:before="20" w:after="20"/>
              <w:rPr>
                <w:rFonts w:ascii="Times New Roman" w:hAnsi="Times New Roman" w:cs="Times New Roman"/>
              </w:rPr>
            </w:pPr>
          </w:p>
        </w:tc>
        <w:tc>
          <w:tcPr>
            <w:tcW w:w="8964" w:type="dxa"/>
            <w:tcBorders>
              <w:bottom w:val="single" w:sz="4" w:space="0" w:color="auto"/>
            </w:tcBorders>
            <w:vAlign w:val="center"/>
          </w:tcPr>
          <w:p w:rsidR="00AC3399" w:rsidRPr="00723E1F" w:rsidRDefault="00AC3399" w:rsidP="00723E1F">
            <w:pPr>
              <w:spacing w:before="20" w:after="20"/>
              <w:rPr>
                <w:rFonts w:ascii="Times New Roman" w:hAnsi="Times New Roman" w:cs="Times New Roman"/>
              </w:rPr>
            </w:pPr>
          </w:p>
        </w:tc>
      </w:tr>
      <w:tr w:rsidR="00AC3399" w:rsidRPr="006D6262" w:rsidTr="00723E1F">
        <w:trPr>
          <w:cantSplit/>
          <w:jc w:val="right"/>
        </w:trPr>
        <w:tc>
          <w:tcPr>
            <w:tcW w:w="426" w:type="dxa"/>
            <w:vAlign w:val="center"/>
          </w:tcPr>
          <w:p w:rsidR="00AC3399" w:rsidRPr="006D6262" w:rsidRDefault="00AC3399" w:rsidP="00723E1F">
            <w:pPr>
              <w:spacing w:before="20" w:after="20"/>
              <w:rPr>
                <w:rFonts w:ascii="Calibri" w:hAnsi="Calibri" w:cs="Tahoma"/>
              </w:rPr>
            </w:pPr>
          </w:p>
        </w:tc>
        <w:tc>
          <w:tcPr>
            <w:tcW w:w="8964" w:type="dxa"/>
            <w:tcBorders>
              <w:top w:val="single" w:sz="4" w:space="0" w:color="auto"/>
              <w:left w:val="nil"/>
              <w:bottom w:val="single" w:sz="4" w:space="0" w:color="auto"/>
              <w:right w:val="nil"/>
            </w:tcBorders>
            <w:vAlign w:val="center"/>
          </w:tcPr>
          <w:p w:rsidR="00AC3399" w:rsidRPr="006D6262" w:rsidRDefault="00AC3399" w:rsidP="00723E1F">
            <w:pPr>
              <w:spacing w:before="20" w:after="20"/>
              <w:ind w:left="110" w:hanging="110"/>
              <w:jc w:val="right"/>
              <w:rPr>
                <w:rFonts w:ascii="Calibri" w:hAnsi="Calibri" w:cs="Tahoma"/>
              </w:rPr>
            </w:pPr>
          </w:p>
        </w:tc>
      </w:tr>
      <w:tr w:rsidR="00AC3399" w:rsidRPr="006D6262" w:rsidTr="00723E1F">
        <w:trPr>
          <w:cantSplit/>
          <w:jc w:val="right"/>
        </w:trPr>
        <w:tc>
          <w:tcPr>
            <w:tcW w:w="426" w:type="dxa"/>
            <w:vAlign w:val="center"/>
          </w:tcPr>
          <w:p w:rsidR="00AC3399" w:rsidRPr="006D6262" w:rsidRDefault="00AC3399" w:rsidP="00723E1F">
            <w:pPr>
              <w:spacing w:before="20" w:after="20"/>
              <w:rPr>
                <w:rFonts w:ascii="Calibri" w:hAnsi="Calibri" w:cs="Tahoma"/>
              </w:rPr>
            </w:pPr>
          </w:p>
        </w:tc>
        <w:tc>
          <w:tcPr>
            <w:tcW w:w="8964" w:type="dxa"/>
            <w:tcBorders>
              <w:top w:val="nil"/>
              <w:left w:val="nil"/>
              <w:bottom w:val="single" w:sz="4" w:space="0" w:color="auto"/>
              <w:right w:val="nil"/>
            </w:tcBorders>
            <w:vAlign w:val="center"/>
          </w:tcPr>
          <w:p w:rsidR="00AC3399" w:rsidRPr="006D6262" w:rsidRDefault="00AC3399" w:rsidP="00723E1F">
            <w:pPr>
              <w:spacing w:before="20" w:after="20"/>
              <w:ind w:left="110" w:hanging="110"/>
              <w:jc w:val="right"/>
              <w:rPr>
                <w:rFonts w:ascii="Calibri" w:hAnsi="Calibri" w:cs="Tahoma"/>
              </w:rPr>
            </w:pPr>
          </w:p>
        </w:tc>
      </w:tr>
    </w:tbl>
    <w:p w:rsidR="00AC3399" w:rsidRDefault="00AC3399" w:rsidP="00FD7298">
      <w:pPr>
        <w:widowControl w:val="0"/>
        <w:spacing w:after="0" w:line="240" w:lineRule="auto"/>
        <w:ind w:left="568" w:hanging="284"/>
        <w:jc w:val="both"/>
        <w:rPr>
          <w:rFonts w:ascii="Times New Roman" w:eastAsia="Times New Roman" w:hAnsi="Times New Roman" w:cs="Times New Roman"/>
          <w:lang w:eastAsia="it-IT"/>
        </w:rPr>
      </w:pPr>
    </w:p>
    <w:p w:rsidR="00FD7298" w:rsidRPr="00552F24" w:rsidRDefault="00AC3399" w:rsidP="00AC3399">
      <w:pPr>
        <w:pStyle w:val="Paragrafoelenco"/>
        <w:widowControl w:val="0"/>
        <w:numPr>
          <w:ilvl w:val="0"/>
          <w:numId w:val="17"/>
        </w:numPr>
        <w:tabs>
          <w:tab w:val="left" w:pos="1560"/>
        </w:tabs>
        <w:spacing w:after="0" w:line="240" w:lineRule="auto"/>
        <w:ind w:left="851"/>
        <w:rPr>
          <w:rFonts w:ascii="Times New Roman" w:eastAsia="Times New Roman" w:hAnsi="Times New Roman" w:cs="Times New Roman"/>
          <w:lang w:eastAsia="it-IT"/>
        </w:rPr>
      </w:pPr>
      <w:proofErr w:type="gramStart"/>
      <w:r w:rsidRPr="00AC3399">
        <w:rPr>
          <w:rFonts w:ascii="Times New Roman" w:hAnsi="Times New Roman" w:cs="Times New Roman"/>
          <w:sz w:val="28"/>
        </w:rPr>
        <w:t>□</w:t>
      </w:r>
      <w:r>
        <w:rPr>
          <w:rFonts w:ascii="Times New Roman" w:hAnsi="Times New Roman" w:cs="Times New Roman"/>
          <w:sz w:val="28"/>
        </w:rPr>
        <w:t xml:space="preserve">  </w:t>
      </w:r>
      <w:r w:rsidR="00FD7298" w:rsidRPr="00552F24">
        <w:rPr>
          <w:rFonts w:ascii="Times New Roman" w:eastAsia="Times New Roman" w:hAnsi="Times New Roman" w:cs="Times New Roman"/>
          <w:lang w:eastAsia="it-IT"/>
        </w:rPr>
        <w:t>che</w:t>
      </w:r>
      <w:proofErr w:type="gramEnd"/>
      <w:r w:rsidR="00FD7298" w:rsidRPr="00552F24">
        <w:rPr>
          <w:rFonts w:ascii="Times New Roman" w:eastAsia="Times New Roman" w:hAnsi="Times New Roman" w:cs="Times New Roman"/>
          <w:lang w:eastAsia="it-IT"/>
        </w:rPr>
        <w:t xml:space="preserve"> nei confronti dei seguenti soggetti cessati:</w:t>
      </w:r>
    </w:p>
    <w:tbl>
      <w:tblPr>
        <w:tblW w:w="0" w:type="auto"/>
        <w:jc w:val="right"/>
        <w:tblBorders>
          <w:top w:val="single" w:sz="4" w:space="0" w:color="auto"/>
          <w:left w:val="single" w:sz="4" w:space="0" w:color="auto"/>
          <w:bottom w:val="single" w:sz="4" w:space="0" w:color="auto"/>
          <w:right w:val="single" w:sz="4" w:space="0" w:color="auto"/>
        </w:tblBorders>
        <w:tblCellMar>
          <w:left w:w="70" w:type="dxa"/>
          <w:right w:w="70" w:type="dxa"/>
        </w:tblCellMar>
        <w:tblLook w:val="00A0" w:firstRow="1" w:lastRow="0" w:firstColumn="1" w:lastColumn="0" w:noHBand="0" w:noVBand="0"/>
      </w:tblPr>
      <w:tblGrid>
        <w:gridCol w:w="1841"/>
        <w:gridCol w:w="1671"/>
        <w:gridCol w:w="1118"/>
        <w:gridCol w:w="2447"/>
        <w:gridCol w:w="1782"/>
      </w:tblGrid>
      <w:tr w:rsidR="00FD7298" w:rsidRPr="00BC4A70" w:rsidTr="00552F24">
        <w:trPr>
          <w:jc w:val="right"/>
        </w:trPr>
        <w:tc>
          <w:tcPr>
            <w:tcW w:w="1841" w:type="dxa"/>
            <w:tcBorders>
              <w:top w:val="single"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Cognome e nome</w:t>
            </w:r>
          </w:p>
        </w:tc>
        <w:tc>
          <w:tcPr>
            <w:tcW w:w="1671" w:type="dxa"/>
            <w:tcBorders>
              <w:top w:val="single"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Luogo e data di nascita</w:t>
            </w:r>
          </w:p>
        </w:tc>
        <w:tc>
          <w:tcPr>
            <w:tcW w:w="1118" w:type="dxa"/>
            <w:tcBorders>
              <w:top w:val="single"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Indirizzo e provincia di residenza</w:t>
            </w:r>
          </w:p>
        </w:tc>
        <w:tc>
          <w:tcPr>
            <w:tcW w:w="2447" w:type="dxa"/>
            <w:tcBorders>
              <w:top w:val="single"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proofErr w:type="gramStart"/>
            <w:r w:rsidRPr="00552F24">
              <w:rPr>
                <w:rFonts w:ascii="Times New Roman" w:eastAsia="Times New Roman" w:hAnsi="Times New Roman" w:cs="Times New Roman"/>
                <w:i/>
                <w:sz w:val="18"/>
                <w:lang w:eastAsia="it-IT"/>
              </w:rPr>
              <w:t>carica</w:t>
            </w:r>
            <w:proofErr w:type="gramEnd"/>
            <w:r w:rsidRPr="00552F24">
              <w:rPr>
                <w:rFonts w:ascii="Times New Roman" w:eastAsia="Times New Roman" w:hAnsi="Times New Roman" w:cs="Times New Roman"/>
                <w:i/>
                <w:sz w:val="18"/>
                <w:lang w:eastAsia="it-IT"/>
              </w:rPr>
              <w:t xml:space="preserve"> ricoperta</w:t>
            </w:r>
          </w:p>
        </w:tc>
        <w:tc>
          <w:tcPr>
            <w:tcW w:w="1782" w:type="dxa"/>
            <w:tcBorders>
              <w:top w:val="single" w:sz="4" w:space="0" w:color="auto"/>
              <w:left w:val="dotted" w:sz="4" w:space="0" w:color="auto"/>
              <w:bottom w:val="single"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proofErr w:type="gramStart"/>
            <w:r w:rsidRPr="00552F24">
              <w:rPr>
                <w:rFonts w:ascii="Times New Roman" w:eastAsia="Times New Roman" w:hAnsi="Times New Roman" w:cs="Times New Roman"/>
                <w:i/>
                <w:sz w:val="18"/>
                <w:lang w:eastAsia="it-IT"/>
              </w:rPr>
              <w:t>fino</w:t>
            </w:r>
            <w:proofErr w:type="gramEnd"/>
            <w:r w:rsidRPr="00552F24">
              <w:rPr>
                <w:rFonts w:ascii="Times New Roman" w:eastAsia="Times New Roman" w:hAnsi="Times New Roman" w:cs="Times New Roman"/>
                <w:i/>
                <w:sz w:val="18"/>
                <w:lang w:eastAsia="it-IT"/>
              </w:rPr>
              <w:t xml:space="preserve"> alla data del</w:t>
            </w:r>
          </w:p>
        </w:tc>
      </w:tr>
      <w:tr w:rsidR="00FD7298" w:rsidRPr="00BC4A70" w:rsidTr="00552F24">
        <w:trPr>
          <w:jc w:val="right"/>
        </w:trPr>
        <w:tc>
          <w:tcPr>
            <w:tcW w:w="1841" w:type="dxa"/>
            <w:tcBorders>
              <w:top w:val="single"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671" w:type="dxa"/>
            <w:tcBorders>
              <w:top w:val="single" w:sz="4" w:space="0" w:color="auto"/>
              <w:left w:val="dotted"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118" w:type="dxa"/>
            <w:tcBorders>
              <w:top w:val="single" w:sz="4" w:space="0" w:color="auto"/>
              <w:left w:val="dotted"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2447" w:type="dxa"/>
            <w:tcBorders>
              <w:top w:val="single" w:sz="4" w:space="0" w:color="auto"/>
              <w:left w:val="dotted"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782" w:type="dxa"/>
            <w:tcBorders>
              <w:top w:val="single" w:sz="4" w:space="0" w:color="auto"/>
              <w:left w:val="dotted" w:sz="4" w:space="0" w:color="auto"/>
              <w:bottom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r>
      <w:tr w:rsidR="00FD7298" w:rsidRPr="00BC4A70" w:rsidTr="00552F24">
        <w:trPr>
          <w:jc w:val="right"/>
        </w:trPr>
        <w:tc>
          <w:tcPr>
            <w:tcW w:w="1841" w:type="dxa"/>
            <w:tcBorders>
              <w:top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671" w:type="dxa"/>
            <w:tcBorders>
              <w:top w:val="dotted" w:sz="4" w:space="0" w:color="auto"/>
              <w:left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118" w:type="dxa"/>
            <w:tcBorders>
              <w:top w:val="dotted" w:sz="4" w:space="0" w:color="auto"/>
              <w:left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2447" w:type="dxa"/>
            <w:tcBorders>
              <w:top w:val="dotted" w:sz="4" w:space="0" w:color="auto"/>
              <w:left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782" w:type="dxa"/>
            <w:tcBorders>
              <w:top w:val="dotted" w:sz="4" w:space="0" w:color="auto"/>
              <w:left w:val="dotted" w:sz="4" w:space="0" w:color="auto"/>
              <w:bottom w:val="single"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r>
    </w:tbl>
    <w:p w:rsidR="00AC3399" w:rsidRPr="00723E1F" w:rsidRDefault="00AC3399" w:rsidP="00AC3399">
      <w:pPr>
        <w:pStyle w:val="regolamento"/>
        <w:widowControl/>
        <w:tabs>
          <w:tab w:val="clear" w:pos="-2127"/>
        </w:tabs>
        <w:ind w:left="567" w:firstLine="0"/>
        <w:rPr>
          <w:rFonts w:ascii="Times New Roman" w:hAnsi="Times New Roman" w:cs="Times New Roman"/>
          <w:sz w:val="22"/>
          <w:szCs w:val="28"/>
        </w:rPr>
      </w:pPr>
      <w:proofErr w:type="gramStart"/>
      <w:r w:rsidRPr="00723E1F">
        <w:rPr>
          <w:rFonts w:ascii="Times New Roman" w:hAnsi="Times New Roman" w:cs="Times New Roman"/>
          <w:sz w:val="22"/>
          <w:szCs w:val="28"/>
        </w:rPr>
        <w:t>la</w:t>
      </w:r>
      <w:proofErr w:type="gramEnd"/>
      <w:r w:rsidRPr="00723E1F">
        <w:rPr>
          <w:rFonts w:ascii="Times New Roman" w:hAnsi="Times New Roman" w:cs="Times New Roman"/>
          <w:sz w:val="22"/>
          <w:szCs w:val="28"/>
        </w:rPr>
        <w:t xml:space="preserve"> situazione giuridica relativa alla sussistenza di </w:t>
      </w:r>
      <w:r w:rsidRPr="00723E1F">
        <w:rPr>
          <w:rFonts w:ascii="Times New Roman" w:hAnsi="Times New Roman" w:cs="Times New Roman"/>
          <w:sz w:val="22"/>
          <w:szCs w:val="22"/>
        </w:rPr>
        <w:t xml:space="preserve">sentenze o decreti ovvero misure </w:t>
      </w:r>
      <w:proofErr w:type="spellStart"/>
      <w:r w:rsidRPr="00723E1F">
        <w:rPr>
          <w:rFonts w:ascii="Times New Roman" w:hAnsi="Times New Roman" w:cs="Times New Roman"/>
          <w:sz w:val="22"/>
          <w:szCs w:val="22"/>
        </w:rPr>
        <w:t>interdittive</w:t>
      </w:r>
      <w:proofErr w:type="spellEnd"/>
      <w:r w:rsidRPr="00723E1F">
        <w:rPr>
          <w:rFonts w:ascii="Times New Roman" w:hAnsi="Times New Roman" w:cs="Times New Roman"/>
          <w:sz w:val="22"/>
          <w:szCs w:val="22"/>
        </w:rPr>
        <w:t xml:space="preserve"> per i reati indicati ai commi 1 e 2 dell’art.80 del D.lgs.80/2016</w:t>
      </w:r>
      <w:r w:rsidRPr="00723E1F">
        <w:rPr>
          <w:rFonts w:ascii="Times New Roman" w:hAnsi="Times New Roman" w:cs="Times New Roman"/>
          <w:sz w:val="22"/>
          <w:szCs w:val="28"/>
        </w:rPr>
        <w:t xml:space="preserve"> è dichiarata singolarmente dagli stessi soggetti in allegato alla presente dichiarazione (Mod.2);</w:t>
      </w:r>
    </w:p>
    <w:p w:rsidR="00C4458B" w:rsidRPr="00723E1F" w:rsidRDefault="00C4458B" w:rsidP="00FD7298">
      <w:pPr>
        <w:spacing w:after="0" w:line="240" w:lineRule="auto"/>
        <w:ind w:left="567"/>
        <w:jc w:val="both"/>
        <w:rPr>
          <w:rFonts w:ascii="Times New Roman" w:eastAsia="Times New Roman" w:hAnsi="Times New Roman" w:cs="Times New Roman"/>
          <w:highlight w:val="yellow"/>
          <w:lang w:eastAsia="it-IT"/>
        </w:rPr>
      </w:pPr>
    </w:p>
    <w:p w:rsidR="00AC3399" w:rsidRPr="00FC79DB" w:rsidRDefault="00AC3399" w:rsidP="00FC79DB">
      <w:pPr>
        <w:pStyle w:val="Paragrafoelenco"/>
        <w:widowControl w:val="0"/>
        <w:numPr>
          <w:ilvl w:val="0"/>
          <w:numId w:val="16"/>
        </w:numPr>
        <w:spacing w:before="120" w:after="0" w:line="240" w:lineRule="auto"/>
        <w:ind w:left="284" w:hanging="284"/>
        <w:jc w:val="both"/>
        <w:rPr>
          <w:rFonts w:ascii="Times New Roman" w:hAnsi="Times New Roman" w:cs="Times New Roman"/>
          <w:i/>
          <w:color w:val="FF0000"/>
        </w:rPr>
      </w:pPr>
      <w:r w:rsidRPr="00AC3399">
        <w:rPr>
          <w:rFonts w:ascii="Times New Roman" w:eastAsia="Times New Roman" w:hAnsi="Times New Roman" w:cs="Times New Roman"/>
          <w:lang w:eastAsia="it-IT"/>
        </w:rPr>
        <w:t xml:space="preserve"> </w:t>
      </w:r>
      <w:r w:rsidR="00BA4CB7" w:rsidRPr="00AC3399">
        <w:rPr>
          <w:rFonts w:ascii="Times New Roman" w:eastAsia="Times New Roman" w:hAnsi="Times New Roman" w:cs="Times New Roman"/>
          <w:u w:val="single"/>
          <w:lang w:eastAsia="it-IT"/>
        </w:rPr>
        <w:t>art. 80</w:t>
      </w:r>
      <w:r w:rsidRPr="00AC3399">
        <w:rPr>
          <w:rFonts w:ascii="Times New Roman" w:eastAsia="Times New Roman" w:hAnsi="Times New Roman" w:cs="Times New Roman"/>
          <w:u w:val="single"/>
          <w:lang w:eastAsia="it-IT"/>
        </w:rPr>
        <w:t>, comma 4</w:t>
      </w:r>
      <w:r w:rsidR="00FC79DB">
        <w:rPr>
          <w:rFonts w:ascii="Times New Roman" w:eastAsia="Times New Roman" w:hAnsi="Times New Roman" w:cs="Times New Roman"/>
          <w:lang w:eastAsia="it-IT"/>
        </w:rPr>
        <w:t xml:space="preserve">: </w:t>
      </w:r>
      <w:r w:rsidR="00BA4CB7" w:rsidRPr="00AC3399">
        <w:rPr>
          <w:rFonts w:ascii="Times New Roman" w:eastAsia="Times New Roman" w:hAnsi="Times New Roman" w:cs="Times New Roman"/>
          <w:lang w:eastAsia="it-IT"/>
        </w:rPr>
        <w:t xml:space="preserve">di non aver </w:t>
      </w:r>
      <w:r w:rsidR="00BA4CB7" w:rsidRPr="00AC3399">
        <w:rPr>
          <w:rFonts w:ascii="Times New Roman" w:eastAsia="Times New Roman" w:hAnsi="Times New Roman" w:cs="Times New Roman"/>
          <w:color w:val="000000"/>
          <w:lang w:eastAsia="it-IT"/>
        </w:rPr>
        <w:t>commesso violazioni gravi, definitivamente accertate, rispetto agli obblighi relativi al pagamento delle imposte e tasse o i contributi previdenziali, secondo la legislazione italiana o quella dello Stato in cui sono stabiliti.</w:t>
      </w:r>
      <w:r w:rsidR="00554825" w:rsidRPr="00AC3399">
        <w:rPr>
          <w:rFonts w:ascii="Times New Roman" w:hAnsi="Times New Roman" w:cs="Times New Roman"/>
          <w:i/>
          <w:color w:val="FF0000"/>
        </w:rPr>
        <w:t xml:space="preserve"> </w:t>
      </w:r>
      <w:r w:rsidRPr="00FC79DB">
        <w:rPr>
          <w:rFonts w:ascii="Times New Roman" w:hAnsi="Times New Roman" w:cs="Times New Roman"/>
          <w:i/>
          <w:color w:val="FF0000"/>
        </w:rPr>
        <w:t xml:space="preserve">(Costituiscono gravi violazioni quelle che comportano un omesso pagamento di imposte e tasse superiore all'importo di cui all'articolo 48-bis, commi 1 e 2-bis del DPR 29.9.1973, n. 602. Costituiscono violazioni definitivamente accertate quelle contenute in sentenze o atti amministrativi non più </w:t>
      </w:r>
      <w:r w:rsidRPr="00FC79DB">
        <w:rPr>
          <w:rFonts w:ascii="Times New Roman" w:hAnsi="Times New Roman" w:cs="Times New Roman"/>
          <w:i/>
          <w:color w:val="FF0000"/>
        </w:rPr>
        <w:lastRenderedPageBreak/>
        <w:t>soggetti ad impugnazione. Costituiscono gravi violazioni in materia contributiva e previdenziale quelle ostative al rilascio del documento unico di regolarità contributiva (DURC), di cui al decreto del Ministero del lavoro e delle politiche sociali 30 gennaio 2015, ovvero delle certificazioni rilasciate dagli enti previdenziali di riferimento non aderenti allo sportello unico previdenziale);</w:t>
      </w:r>
    </w:p>
    <w:p w:rsidR="00C4458B" w:rsidRPr="00BC4A70" w:rsidRDefault="00C4458B" w:rsidP="00782595">
      <w:pPr>
        <w:autoSpaceDE w:val="0"/>
        <w:autoSpaceDN w:val="0"/>
        <w:adjustRightInd w:val="0"/>
        <w:spacing w:after="0" w:line="240" w:lineRule="auto"/>
        <w:ind w:left="284"/>
        <w:jc w:val="both"/>
        <w:rPr>
          <w:rFonts w:ascii="Times New Roman" w:eastAsia="Times New Roman" w:hAnsi="Times New Roman" w:cs="Times New Roman"/>
          <w:color w:val="000000"/>
          <w:highlight w:val="yellow"/>
          <w:lang w:eastAsia="it-IT"/>
        </w:rPr>
      </w:pPr>
    </w:p>
    <w:p w:rsidR="00BA4CB7" w:rsidRPr="00FC79DB" w:rsidRDefault="00BA4CB7" w:rsidP="00FC79DB">
      <w:pPr>
        <w:pStyle w:val="Paragrafoelenco"/>
        <w:widowControl w:val="0"/>
        <w:numPr>
          <w:ilvl w:val="0"/>
          <w:numId w:val="16"/>
        </w:numPr>
        <w:spacing w:before="120" w:after="0" w:line="240" w:lineRule="auto"/>
        <w:ind w:left="284" w:hanging="284"/>
        <w:jc w:val="both"/>
        <w:rPr>
          <w:rFonts w:ascii="Times New Roman" w:eastAsia="Times New Roman" w:hAnsi="Times New Roman" w:cs="Times New Roman"/>
          <w:lang w:eastAsia="it-IT"/>
        </w:rPr>
      </w:pPr>
      <w:r w:rsidRPr="00FC79DB">
        <w:rPr>
          <w:rFonts w:ascii="Times New Roman" w:eastAsia="Times New Roman" w:hAnsi="Times New Roman" w:cs="Times New Roman"/>
          <w:u w:val="single"/>
          <w:lang w:eastAsia="it-IT"/>
        </w:rPr>
        <w:t xml:space="preserve">art. 80, comma 5, </w:t>
      </w:r>
      <w:proofErr w:type="spellStart"/>
      <w:r w:rsidRPr="00FC79DB">
        <w:rPr>
          <w:rFonts w:ascii="Times New Roman" w:eastAsia="Times New Roman" w:hAnsi="Times New Roman" w:cs="Times New Roman"/>
          <w:u w:val="single"/>
          <w:lang w:eastAsia="it-IT"/>
        </w:rPr>
        <w:t>lett</w:t>
      </w:r>
      <w:proofErr w:type="spellEnd"/>
      <w:r w:rsidRPr="00FC79DB">
        <w:rPr>
          <w:rFonts w:ascii="Times New Roman" w:eastAsia="Times New Roman" w:hAnsi="Times New Roman" w:cs="Times New Roman"/>
          <w:u w:val="single"/>
          <w:lang w:eastAsia="it-IT"/>
        </w:rPr>
        <w:t>. a)</w:t>
      </w:r>
      <w:r w:rsidRPr="00FC79DB">
        <w:rPr>
          <w:rFonts w:ascii="Times New Roman" w:eastAsia="Times New Roman" w:hAnsi="Times New Roman" w:cs="Times New Roman"/>
          <w:lang w:eastAsia="it-IT"/>
        </w:rPr>
        <w:t xml:space="preserve">: di non aver commesso gravi infrazioni debitamente accertate alle norme in materia di salute e sicurezza sul lavoro, nonché agli obblighi di cui all’art. 30, comma 3, del </w:t>
      </w:r>
      <w:proofErr w:type="spellStart"/>
      <w:r w:rsidRPr="00FC79DB">
        <w:rPr>
          <w:rFonts w:ascii="Times New Roman" w:eastAsia="Times New Roman" w:hAnsi="Times New Roman" w:cs="Times New Roman"/>
          <w:lang w:eastAsia="it-IT"/>
        </w:rPr>
        <w:t>D.Lgs.</w:t>
      </w:r>
      <w:proofErr w:type="spellEnd"/>
      <w:r w:rsidRPr="00FC79DB">
        <w:rPr>
          <w:rFonts w:ascii="Times New Roman" w:eastAsia="Times New Roman" w:hAnsi="Times New Roman" w:cs="Times New Roman"/>
          <w:lang w:eastAsia="it-IT"/>
        </w:rPr>
        <w:t xml:space="preserve"> </w:t>
      </w:r>
      <w:proofErr w:type="gramStart"/>
      <w:r w:rsidRPr="00FC79DB">
        <w:rPr>
          <w:rFonts w:ascii="Times New Roman" w:eastAsia="Times New Roman" w:hAnsi="Times New Roman" w:cs="Times New Roman"/>
          <w:lang w:eastAsia="it-IT"/>
        </w:rPr>
        <w:t>n</w:t>
      </w:r>
      <w:proofErr w:type="gramEnd"/>
      <w:r w:rsidRPr="00FC79DB">
        <w:rPr>
          <w:rFonts w:ascii="Times New Roman" w:eastAsia="Times New Roman" w:hAnsi="Times New Roman" w:cs="Times New Roman"/>
          <w:lang w:eastAsia="it-IT"/>
        </w:rPr>
        <w:t>° 50/2016;</w:t>
      </w:r>
    </w:p>
    <w:p w:rsidR="00681C15" w:rsidRPr="00BC4A70" w:rsidRDefault="00681C15" w:rsidP="00782595">
      <w:pPr>
        <w:widowControl w:val="0"/>
        <w:spacing w:after="0" w:line="240" w:lineRule="auto"/>
        <w:ind w:leftChars="129" w:left="302" w:hangingChars="8" w:hanging="18"/>
        <w:jc w:val="both"/>
        <w:rPr>
          <w:rFonts w:ascii="Times New Roman" w:eastAsia="Times New Roman" w:hAnsi="Times New Roman" w:cs="Times New Roman"/>
          <w:highlight w:val="yellow"/>
          <w:lang w:eastAsia="it-IT"/>
        </w:rPr>
      </w:pPr>
    </w:p>
    <w:p w:rsidR="00365EF2" w:rsidRPr="00FC79DB" w:rsidRDefault="00365EF2" w:rsidP="00782595">
      <w:pPr>
        <w:widowControl w:val="0"/>
        <w:spacing w:after="0" w:line="240" w:lineRule="auto"/>
        <w:ind w:leftChars="129" w:left="302" w:hangingChars="8" w:hanging="18"/>
        <w:jc w:val="both"/>
        <w:rPr>
          <w:rFonts w:ascii="Times New Roman" w:eastAsia="Times New Roman" w:hAnsi="Times New Roman" w:cs="Times New Roman"/>
          <w:lang w:eastAsia="it-IT"/>
        </w:rPr>
      </w:pPr>
      <w:r w:rsidRPr="00FC79DB">
        <w:rPr>
          <w:rFonts w:ascii="Times New Roman" w:eastAsia="Times New Roman" w:hAnsi="Times New Roman" w:cs="Times New Roman"/>
          <w:lang w:eastAsia="it-IT"/>
        </w:rPr>
        <w:t>OPPURE</w:t>
      </w:r>
    </w:p>
    <w:p w:rsidR="00681C15" w:rsidRPr="00BC4A70" w:rsidRDefault="00681C15" w:rsidP="00782595">
      <w:pPr>
        <w:widowControl w:val="0"/>
        <w:spacing w:after="0" w:line="240" w:lineRule="auto"/>
        <w:ind w:leftChars="129" w:left="302" w:hangingChars="8" w:hanging="18"/>
        <w:jc w:val="both"/>
        <w:rPr>
          <w:rFonts w:ascii="Times New Roman" w:hAnsi="Times New Roman" w:cs="Times New Roman"/>
          <w:highlight w:val="yellow"/>
        </w:rPr>
      </w:pPr>
    </w:p>
    <w:p w:rsidR="00365EF2" w:rsidRPr="00FC79DB" w:rsidRDefault="00FC79DB" w:rsidP="00782595">
      <w:pPr>
        <w:widowControl w:val="0"/>
        <w:spacing w:after="0" w:line="240" w:lineRule="auto"/>
        <w:ind w:leftChars="129" w:left="306" w:hangingChars="8" w:hanging="22"/>
        <w:jc w:val="both"/>
        <w:rPr>
          <w:rFonts w:ascii="Times New Roman" w:eastAsia="Times New Roman" w:hAnsi="Times New Roman" w:cs="Times New Roman"/>
          <w:lang w:eastAsia="it-IT"/>
        </w:rPr>
      </w:pPr>
      <w:r w:rsidRPr="00AC3399">
        <w:rPr>
          <w:rFonts w:ascii="Times New Roman" w:hAnsi="Times New Roman" w:cs="Times New Roman"/>
          <w:sz w:val="28"/>
        </w:rPr>
        <w:t>□</w:t>
      </w:r>
      <w:r w:rsidR="00365EF2" w:rsidRPr="00FC79DB">
        <w:rPr>
          <w:rFonts w:ascii="Times New Roman" w:hAnsi="Times New Roman" w:cs="Times New Roman"/>
        </w:rPr>
        <w:t xml:space="preserve"> </w:t>
      </w:r>
      <w:r w:rsidRPr="00FC79DB">
        <w:rPr>
          <w:rFonts w:ascii="Times New Roman" w:eastAsia="Times New Roman" w:hAnsi="Times New Roman" w:cs="Times New Roman"/>
          <w:lang w:eastAsia="it-IT"/>
        </w:rPr>
        <w:t>d</w:t>
      </w:r>
      <w:r w:rsidR="00365EF2" w:rsidRPr="00FC79DB">
        <w:rPr>
          <w:rFonts w:ascii="Times New Roman" w:eastAsia="Times New Roman" w:hAnsi="Times New Roman" w:cs="Times New Roman"/>
          <w:lang w:eastAsia="it-IT"/>
        </w:rPr>
        <w:t xml:space="preserve">i aver commesso gravi infrazioni debitamente accertate alle norme in materia di salute e sicurezza sul lavoro, nonché agli obblighi di cui all’art. 30, comma 3, del </w:t>
      </w:r>
      <w:proofErr w:type="spellStart"/>
      <w:r w:rsidR="00365EF2" w:rsidRPr="00FC79DB">
        <w:rPr>
          <w:rFonts w:ascii="Times New Roman" w:eastAsia="Times New Roman" w:hAnsi="Times New Roman" w:cs="Times New Roman"/>
          <w:lang w:eastAsia="it-IT"/>
        </w:rPr>
        <w:t>D.Lgs.</w:t>
      </w:r>
      <w:proofErr w:type="spellEnd"/>
      <w:r w:rsidR="00365EF2" w:rsidRPr="00FC79DB">
        <w:rPr>
          <w:rFonts w:ascii="Times New Roman" w:eastAsia="Times New Roman" w:hAnsi="Times New Roman" w:cs="Times New Roman"/>
          <w:lang w:eastAsia="it-IT"/>
        </w:rPr>
        <w:t xml:space="preserve"> </w:t>
      </w:r>
      <w:proofErr w:type="gramStart"/>
      <w:r w:rsidR="00365EF2" w:rsidRPr="00FC79DB">
        <w:rPr>
          <w:rFonts w:ascii="Times New Roman" w:eastAsia="Times New Roman" w:hAnsi="Times New Roman" w:cs="Times New Roman"/>
          <w:lang w:eastAsia="it-IT"/>
        </w:rPr>
        <w:t>n</w:t>
      </w:r>
      <w:proofErr w:type="gramEnd"/>
      <w:r w:rsidR="00365EF2" w:rsidRPr="00FC79DB">
        <w:rPr>
          <w:rFonts w:ascii="Times New Roman" w:eastAsia="Times New Roman" w:hAnsi="Times New Roman" w:cs="Times New Roman"/>
          <w:lang w:eastAsia="it-IT"/>
        </w:rPr>
        <w:t>° 50/2016 ma ha adottato misure sufficienti a dimostrare la sua affidabilità, ai sensi dell’art. 80, comma 7 del D.lgs. 50/2016, come segue:</w:t>
      </w:r>
    </w:p>
    <w:p w:rsidR="00365EF2" w:rsidRPr="00FC79DB" w:rsidRDefault="00FC79DB" w:rsidP="00FC79DB">
      <w:pPr>
        <w:widowControl w:val="0"/>
        <w:spacing w:after="0" w:line="240" w:lineRule="auto"/>
        <w:ind w:leftChars="249" w:left="570" w:hangingChars="8" w:hanging="22"/>
        <w:jc w:val="both"/>
        <w:rPr>
          <w:rFonts w:ascii="Times New Roman" w:hAnsi="Times New Roman" w:cs="Times New Roman"/>
        </w:rPr>
      </w:pPr>
      <w:r w:rsidRPr="00FC79DB">
        <w:rPr>
          <w:rFonts w:ascii="Times New Roman" w:hAnsi="Times New Roman" w:cs="Times New Roman"/>
          <w:sz w:val="28"/>
        </w:rPr>
        <w:t>□</w:t>
      </w:r>
      <w:r w:rsidR="00365EF2" w:rsidRPr="00FC79DB">
        <w:rPr>
          <w:rFonts w:ascii="Times New Roman" w:hAnsi="Times New Roman" w:cs="Times New Roman"/>
        </w:rPr>
        <w:t xml:space="preserve"> l’operatore economico ha risarcito interamente il danno;</w:t>
      </w:r>
    </w:p>
    <w:p w:rsidR="00365EF2" w:rsidRPr="00FC79DB" w:rsidRDefault="00FC79DB" w:rsidP="00FC79DB">
      <w:pPr>
        <w:widowControl w:val="0"/>
        <w:spacing w:after="0" w:line="240" w:lineRule="auto"/>
        <w:ind w:leftChars="249" w:left="570" w:hangingChars="8" w:hanging="22"/>
        <w:jc w:val="both"/>
        <w:rPr>
          <w:rFonts w:ascii="Times New Roman" w:hAnsi="Times New Roman" w:cs="Times New Roman"/>
        </w:rPr>
      </w:pPr>
      <w:r w:rsidRPr="00FC79DB">
        <w:rPr>
          <w:rFonts w:ascii="Times New Roman" w:hAnsi="Times New Roman" w:cs="Times New Roman"/>
          <w:sz w:val="28"/>
        </w:rPr>
        <w:t>□</w:t>
      </w:r>
      <w:r w:rsidR="00365EF2" w:rsidRPr="00FC79DB">
        <w:rPr>
          <w:rFonts w:ascii="Times New Roman" w:hAnsi="Times New Roman" w:cs="Times New Roman"/>
        </w:rPr>
        <w:t xml:space="preserve"> l’operatore economico si è impegnato formalmente a risarcire interamente il danno</w:t>
      </w:r>
    </w:p>
    <w:p w:rsidR="00365EF2" w:rsidRPr="00FC79DB" w:rsidRDefault="00FC79DB" w:rsidP="00FC79DB">
      <w:pPr>
        <w:widowControl w:val="0"/>
        <w:spacing w:after="0" w:line="240" w:lineRule="auto"/>
        <w:ind w:leftChars="249" w:left="570" w:hangingChars="8" w:hanging="22"/>
        <w:jc w:val="both"/>
        <w:rPr>
          <w:rFonts w:ascii="Times New Roman" w:hAnsi="Times New Roman" w:cs="Times New Roman"/>
        </w:rPr>
      </w:pPr>
      <w:r w:rsidRPr="00FC79DB">
        <w:rPr>
          <w:rFonts w:ascii="Times New Roman" w:hAnsi="Times New Roman" w:cs="Times New Roman"/>
          <w:sz w:val="28"/>
        </w:rPr>
        <w:t>□</w:t>
      </w:r>
      <w:r w:rsidR="00723FB9" w:rsidRPr="00FC79DB">
        <w:rPr>
          <w:rFonts w:ascii="Times New Roman" w:hAnsi="Times New Roman" w:cs="Times New Roman"/>
        </w:rPr>
        <w:t xml:space="preserve"> l’operatore economico ha adottato misure di provvedimenti concreti di carattere tecnico, organizzativo e relativi al personale idonei a prevenire ulteriori reati o illeciti, come risulta dalla seguente documentazione che si allega alla presente dichiarazione:</w:t>
      </w:r>
    </w:p>
    <w:p w:rsidR="00723FB9" w:rsidRPr="00FC79DB" w:rsidRDefault="00723FB9" w:rsidP="00FC79DB">
      <w:pPr>
        <w:widowControl w:val="0"/>
        <w:spacing w:after="0" w:line="240" w:lineRule="auto"/>
        <w:ind w:leftChars="249" w:left="566" w:hangingChars="8" w:hanging="18"/>
        <w:jc w:val="both"/>
        <w:rPr>
          <w:rFonts w:ascii="Times New Roman" w:eastAsia="Times New Roman" w:hAnsi="Times New Roman" w:cs="Times New Roman"/>
          <w:lang w:eastAsia="it-IT"/>
        </w:rPr>
      </w:pPr>
      <w:r w:rsidRPr="00FC79DB">
        <w:rPr>
          <w:rFonts w:ascii="Times New Roman" w:hAnsi="Times New Roman" w:cs="Times New Roman"/>
        </w:rPr>
        <w:t>________________________________________________________________________________</w:t>
      </w:r>
    </w:p>
    <w:p w:rsidR="00C4458B" w:rsidRPr="00FC79DB" w:rsidRDefault="00C4458B" w:rsidP="00365EF2">
      <w:pPr>
        <w:widowControl w:val="0"/>
        <w:spacing w:after="0" w:line="240" w:lineRule="auto"/>
        <w:ind w:leftChars="129" w:left="302" w:hangingChars="8" w:hanging="18"/>
        <w:jc w:val="both"/>
        <w:rPr>
          <w:rFonts w:ascii="Times New Roman" w:eastAsia="Times New Roman" w:hAnsi="Times New Roman" w:cs="Times New Roman"/>
          <w:lang w:eastAsia="it-IT"/>
        </w:rPr>
      </w:pPr>
    </w:p>
    <w:p w:rsidR="00FC79DB" w:rsidRPr="00FC79DB" w:rsidRDefault="00FC79DB" w:rsidP="00FC79DB">
      <w:pPr>
        <w:pStyle w:val="Paragrafoelenco"/>
        <w:widowControl w:val="0"/>
        <w:numPr>
          <w:ilvl w:val="0"/>
          <w:numId w:val="16"/>
        </w:numPr>
        <w:spacing w:before="120" w:after="0" w:line="240" w:lineRule="auto"/>
        <w:ind w:left="284" w:hanging="284"/>
        <w:jc w:val="both"/>
        <w:rPr>
          <w:rFonts w:ascii="Times New Roman" w:hAnsi="Times New Roman" w:cs="Times New Roman"/>
          <w:i/>
          <w:color w:val="FF0000"/>
        </w:rPr>
      </w:pPr>
      <w:r w:rsidRPr="00FC79DB">
        <w:rPr>
          <w:rFonts w:ascii="Times New Roman" w:eastAsia="Times New Roman" w:hAnsi="Times New Roman" w:cs="Times New Roman"/>
          <w:u w:val="single"/>
          <w:lang w:eastAsia="it-IT"/>
        </w:rPr>
        <w:t xml:space="preserve">art. 80, comma 5, </w:t>
      </w:r>
      <w:proofErr w:type="spellStart"/>
      <w:r w:rsidRPr="00FC79DB">
        <w:rPr>
          <w:rFonts w:ascii="Times New Roman" w:eastAsia="Times New Roman" w:hAnsi="Times New Roman" w:cs="Times New Roman"/>
          <w:u w:val="single"/>
          <w:lang w:eastAsia="it-IT"/>
        </w:rPr>
        <w:t>lett</w:t>
      </w:r>
      <w:proofErr w:type="spellEnd"/>
      <w:r w:rsidRPr="00FC79DB">
        <w:rPr>
          <w:rFonts w:ascii="Times New Roman" w:eastAsia="Times New Roman" w:hAnsi="Times New Roman" w:cs="Times New Roman"/>
          <w:u w:val="single"/>
          <w:lang w:eastAsia="it-IT"/>
        </w:rPr>
        <w:t>. b)</w:t>
      </w:r>
      <w:r w:rsidRPr="00FC79DB">
        <w:rPr>
          <w:rFonts w:ascii="Times New Roman" w:eastAsia="Times New Roman" w:hAnsi="Times New Roman" w:cs="Times New Roman"/>
          <w:lang w:eastAsia="it-IT"/>
        </w:rPr>
        <w:t xml:space="preserve">: </w:t>
      </w:r>
      <w:r w:rsidRPr="00FC79DB">
        <w:rPr>
          <w:rFonts w:ascii="Times New Roman" w:hAnsi="Times New Roman" w:cs="Times New Roman"/>
        </w:rPr>
        <w:t xml:space="preserve">che l’operatore economico non si trova in stato di fallimento, di liquidazione coatta, di concordato preventivo, salvo il caso di concordato con continuità aziendale, o nei cui riguardi che non ci sia in corso un procedimento per la dichiarazione di una di tali situazioni; </w:t>
      </w:r>
      <w:r w:rsidRPr="00FC79DB">
        <w:rPr>
          <w:rFonts w:ascii="Times New Roman" w:hAnsi="Times New Roman" w:cs="Times New Roman"/>
          <w:color w:val="FF0000"/>
        </w:rPr>
        <w:t>(</w:t>
      </w:r>
      <w:r w:rsidRPr="00FC79DB">
        <w:rPr>
          <w:rFonts w:ascii="Times New Roman" w:hAnsi="Times New Roman" w:cs="Times New Roman"/>
          <w:i/>
          <w:color w:val="FF0000"/>
        </w:rPr>
        <w:t xml:space="preserve">NB: l’art. 110, c. 3 </w:t>
      </w:r>
      <w:proofErr w:type="spellStart"/>
      <w:r w:rsidRPr="00FC79DB">
        <w:rPr>
          <w:rFonts w:ascii="Times New Roman" w:hAnsi="Times New Roman" w:cs="Times New Roman"/>
          <w:i/>
          <w:color w:val="FF0000"/>
        </w:rPr>
        <w:t>D.lgs</w:t>
      </w:r>
      <w:proofErr w:type="spellEnd"/>
      <w:r w:rsidRPr="00FC79DB">
        <w:rPr>
          <w:rFonts w:ascii="Times New Roman" w:hAnsi="Times New Roman" w:cs="Times New Roman"/>
          <w:i/>
          <w:color w:val="FF0000"/>
        </w:rPr>
        <w:t xml:space="preserve"> n. 50/2016 prevede: “Il curatore del fallimento, autorizzato all'esercizio provvisorio, ovvero l'impresa ammessa al concordato con continuità aziendale, su autorizzazione del giudice delegato possono: a) partecipare a procedure di affidamento di concessioni e appalti di lavori, forniture e servizi ovvero essere affidatario di subappalto; b) eseguire i contratti già stipulati dall'impresa fallita o ammessa al concordato con continuità aziendale.” L’art. 110, c. 5 del </w:t>
      </w:r>
      <w:proofErr w:type="spellStart"/>
      <w:r w:rsidRPr="00FC79DB">
        <w:rPr>
          <w:rFonts w:ascii="Times New Roman" w:hAnsi="Times New Roman" w:cs="Times New Roman"/>
          <w:i/>
          <w:color w:val="FF0000"/>
        </w:rPr>
        <w:t>D.lgs</w:t>
      </w:r>
      <w:proofErr w:type="spellEnd"/>
      <w:r w:rsidRPr="00FC79DB">
        <w:rPr>
          <w:rFonts w:ascii="Times New Roman" w:hAnsi="Times New Roman" w:cs="Times New Roman"/>
          <w:i/>
          <w:color w:val="FF0000"/>
        </w:rPr>
        <w:t xml:space="preserve"> n. 50/2016 prevede: “5. L'ANAC, sentito il giudice delegato, può subordinare la partecipazione, l'affidamento di subappalti e la stipulazione dei relativi contratti alla necessità che il curatore o l'impresa in concordato si avvalgano di un altro operatore in possesso dei requisiti di carattere generale, di capacità finanziaria, tecnica, economica, nonché di certificazione, richiesti per l'affidamento dell'appalto, che si impegni nei confronti dell'impresa concorrente e della stazione appaltante a mettere a disposizione, per la durata del contratto, le risorse necessarie all'esecuzione dell'appalto e a subentrare all'impresa </w:t>
      </w:r>
      <w:proofErr w:type="spellStart"/>
      <w:r w:rsidRPr="00FC79DB">
        <w:rPr>
          <w:rFonts w:ascii="Times New Roman" w:hAnsi="Times New Roman" w:cs="Times New Roman"/>
          <w:i/>
          <w:color w:val="FF0000"/>
        </w:rPr>
        <w:t>ausiliata</w:t>
      </w:r>
      <w:proofErr w:type="spellEnd"/>
      <w:r w:rsidRPr="00FC79DB">
        <w:rPr>
          <w:rFonts w:ascii="Times New Roman" w:hAnsi="Times New Roman" w:cs="Times New Roman"/>
          <w:i/>
          <w:color w:val="FF0000"/>
        </w:rPr>
        <w:t xml:space="preserve"> nel caso in cui questa nel corso della gara, ovvero dopo la stipulazione del contratto, non sia per qualsiasi ragione più in grado di dare regolare esecuzione all'appalto o alla concessione, nei seguenti casi: a) se l'impresa non è in regola con i pagamenti delle retribuzioni dei dipendenti e dei versamenti dei contributi previdenziali e assistenziali; b) se l'impresa non è in possesso dei requisiti aggiuntivi che l'ANAC individua con apposite linee guida”)</w:t>
      </w:r>
    </w:p>
    <w:p w:rsidR="00FC79DB" w:rsidRPr="00FC79DB" w:rsidRDefault="00FC79DB" w:rsidP="00FC79DB">
      <w:pPr>
        <w:widowControl w:val="0"/>
        <w:overflowPunct w:val="0"/>
        <w:autoSpaceDE w:val="0"/>
        <w:autoSpaceDN w:val="0"/>
        <w:adjustRightInd w:val="0"/>
        <w:jc w:val="both"/>
        <w:textAlignment w:val="baseline"/>
        <w:rPr>
          <w:rFonts w:ascii="Times New Roman" w:hAnsi="Times New Roman" w:cs="Times New Roman"/>
          <w:b/>
        </w:rPr>
      </w:pPr>
      <w:proofErr w:type="gramStart"/>
      <w:r w:rsidRPr="00FC79DB">
        <w:rPr>
          <w:rFonts w:ascii="Times New Roman" w:hAnsi="Times New Roman" w:cs="Times New Roman"/>
          <w:b/>
        </w:rPr>
        <w:t>ovvero</w:t>
      </w:r>
      <w:proofErr w:type="gramEnd"/>
      <w:r w:rsidRPr="00FC79DB">
        <w:rPr>
          <w:rFonts w:ascii="Times New Roman" w:hAnsi="Times New Roman" w:cs="Times New Roman"/>
          <w:b/>
        </w:rPr>
        <w:t>:</w:t>
      </w:r>
    </w:p>
    <w:p w:rsidR="00FC79DB" w:rsidRPr="00FC79DB" w:rsidRDefault="00FC79DB" w:rsidP="00FC79DB">
      <w:pPr>
        <w:widowControl w:val="0"/>
        <w:overflowPunct w:val="0"/>
        <w:autoSpaceDE w:val="0"/>
        <w:autoSpaceDN w:val="0"/>
        <w:adjustRightInd w:val="0"/>
        <w:spacing w:after="120"/>
        <w:jc w:val="both"/>
        <w:textAlignment w:val="baseline"/>
        <w:rPr>
          <w:rFonts w:ascii="Times New Roman" w:hAnsi="Times New Roman" w:cs="Times New Roman"/>
        </w:rPr>
      </w:pPr>
      <w:r w:rsidRPr="00723E1F">
        <w:rPr>
          <w:rFonts w:ascii="Times New Roman" w:hAnsi="Times New Roman" w:cs="Times New Roman"/>
          <w:b/>
          <w:sz w:val="28"/>
        </w:rPr>
        <w:t>□</w:t>
      </w:r>
      <w:r w:rsidRPr="00FC79DB">
        <w:rPr>
          <w:rFonts w:ascii="Times New Roman" w:hAnsi="Times New Roman" w:cs="Times New Roman"/>
        </w:rPr>
        <w:tab/>
        <w:t xml:space="preserve">di trovarsi in stato di concordato preventivo con continuità aziendale, di cui all’art. 186 bis del Regio Decreto 16 marzo 1942 n. 267, giusto decreto del Tribunale di </w:t>
      </w:r>
      <w:proofErr w:type="gramStart"/>
      <w:r w:rsidRPr="00FC79DB">
        <w:rPr>
          <w:rFonts w:ascii="Times New Roman" w:hAnsi="Times New Roman" w:cs="Times New Roman"/>
        </w:rPr>
        <w:t>…….</w:t>
      </w:r>
      <w:proofErr w:type="gramEnd"/>
      <w:r w:rsidRPr="00FC79DB">
        <w:rPr>
          <w:rFonts w:ascii="Times New Roman" w:hAnsi="Times New Roman" w:cs="Times New Roman"/>
        </w:rPr>
        <w:t xml:space="preserve">. </w:t>
      </w:r>
      <w:proofErr w:type="gramStart"/>
      <w:r w:rsidRPr="00FC79DB">
        <w:rPr>
          <w:rFonts w:ascii="Times New Roman" w:hAnsi="Times New Roman" w:cs="Times New Roman"/>
        </w:rPr>
        <w:t>del</w:t>
      </w:r>
      <w:proofErr w:type="gramEnd"/>
      <w:r w:rsidRPr="00FC79DB">
        <w:rPr>
          <w:rFonts w:ascii="Times New Roman" w:hAnsi="Times New Roman" w:cs="Times New Roman"/>
        </w:rPr>
        <w:t xml:space="preserve"> …..…. </w:t>
      </w:r>
      <w:r w:rsidRPr="00FC79DB">
        <w:rPr>
          <w:rFonts w:ascii="Times New Roman" w:hAnsi="Times New Roman" w:cs="Times New Roman"/>
          <w:color w:val="FF0000"/>
        </w:rPr>
        <w:t>(In tal caso il concorrente deve allegare la documentazione di cui all’art. 186 bis, comma 4, del Regio Decreto 16 marzo 1942 n. 267)</w:t>
      </w:r>
      <w:r w:rsidRPr="00FC79DB">
        <w:rPr>
          <w:rFonts w:ascii="Times New Roman" w:hAnsi="Times New Roman" w:cs="Times New Roman"/>
        </w:rPr>
        <w:t>;</w:t>
      </w:r>
    </w:p>
    <w:p w:rsidR="00FC79DB" w:rsidRPr="00FC79DB" w:rsidRDefault="00FC79DB" w:rsidP="00FC79DB">
      <w:pPr>
        <w:widowControl w:val="0"/>
        <w:overflowPunct w:val="0"/>
        <w:autoSpaceDE w:val="0"/>
        <w:autoSpaceDN w:val="0"/>
        <w:adjustRightInd w:val="0"/>
        <w:spacing w:after="0" w:line="240" w:lineRule="auto"/>
        <w:jc w:val="both"/>
        <w:textAlignment w:val="baseline"/>
        <w:rPr>
          <w:rFonts w:ascii="Times New Roman" w:hAnsi="Times New Roman" w:cs="Times New Roman"/>
          <w:b/>
        </w:rPr>
      </w:pPr>
      <w:proofErr w:type="gramStart"/>
      <w:r w:rsidRPr="00FC79DB">
        <w:rPr>
          <w:rFonts w:ascii="Times New Roman" w:hAnsi="Times New Roman" w:cs="Times New Roman"/>
          <w:b/>
        </w:rPr>
        <w:t>ovvero</w:t>
      </w:r>
      <w:proofErr w:type="gramEnd"/>
      <w:r w:rsidRPr="00FC79DB">
        <w:rPr>
          <w:rFonts w:ascii="Times New Roman" w:hAnsi="Times New Roman" w:cs="Times New Roman"/>
          <w:b/>
        </w:rPr>
        <w:t>:</w:t>
      </w:r>
    </w:p>
    <w:p w:rsidR="00FC79DB" w:rsidRPr="00FC79DB" w:rsidRDefault="00FC79DB" w:rsidP="00FC79DB">
      <w:pPr>
        <w:widowControl w:val="0"/>
        <w:overflowPunct w:val="0"/>
        <w:autoSpaceDE w:val="0"/>
        <w:autoSpaceDN w:val="0"/>
        <w:adjustRightInd w:val="0"/>
        <w:spacing w:after="120" w:line="240" w:lineRule="auto"/>
        <w:jc w:val="both"/>
        <w:textAlignment w:val="baseline"/>
        <w:rPr>
          <w:rFonts w:ascii="Times New Roman" w:hAnsi="Times New Roman" w:cs="Times New Roman"/>
        </w:rPr>
      </w:pPr>
      <w:r w:rsidRPr="00723E1F">
        <w:rPr>
          <w:rFonts w:ascii="Times New Roman" w:hAnsi="Times New Roman" w:cs="Times New Roman"/>
          <w:b/>
          <w:sz w:val="28"/>
        </w:rPr>
        <w:t>□</w:t>
      </w:r>
      <w:r w:rsidRPr="00FC79DB">
        <w:rPr>
          <w:rFonts w:ascii="Times New Roman" w:hAnsi="Times New Roman" w:cs="Times New Roman"/>
        </w:rPr>
        <w:tab/>
        <w:t xml:space="preserve">di aver depositato il ricorso per l’ammissione alla procedura di concordato preventivo con continuità aziendale, di cui all’art. 186 bis del Regio Decreto 16 marzo 1942 n. 267, ed essere stato autorizzato alla partecipazione a procedure per l’affidamento di contratti pubblici dal Tribunale di </w:t>
      </w:r>
      <w:proofErr w:type="gramStart"/>
      <w:r w:rsidRPr="00FC79DB">
        <w:rPr>
          <w:rFonts w:ascii="Times New Roman" w:hAnsi="Times New Roman" w:cs="Times New Roman"/>
        </w:rPr>
        <w:t>…….</w:t>
      </w:r>
      <w:proofErr w:type="gramEnd"/>
      <w:r w:rsidRPr="00FC79DB">
        <w:rPr>
          <w:rFonts w:ascii="Times New Roman" w:hAnsi="Times New Roman" w:cs="Times New Roman"/>
        </w:rPr>
        <w:t xml:space="preserve">. </w:t>
      </w:r>
      <w:proofErr w:type="gramStart"/>
      <w:r w:rsidRPr="00FC79DB">
        <w:rPr>
          <w:rFonts w:ascii="Times New Roman" w:hAnsi="Times New Roman" w:cs="Times New Roman"/>
        </w:rPr>
        <w:t>acquisito</w:t>
      </w:r>
      <w:proofErr w:type="gramEnd"/>
      <w:r w:rsidRPr="00FC79DB">
        <w:rPr>
          <w:rFonts w:ascii="Times New Roman" w:hAnsi="Times New Roman" w:cs="Times New Roman"/>
        </w:rPr>
        <w:t xml:space="preserve"> il parere del Commissario Giudiziale (se nominato) (autorizzazione n. ….. </w:t>
      </w:r>
      <w:proofErr w:type="gramStart"/>
      <w:r w:rsidRPr="00FC79DB">
        <w:rPr>
          <w:rFonts w:ascii="Times New Roman" w:hAnsi="Times New Roman" w:cs="Times New Roman"/>
        </w:rPr>
        <w:t>data</w:t>
      </w:r>
      <w:proofErr w:type="gramEnd"/>
      <w:r w:rsidRPr="00FC79DB">
        <w:rPr>
          <w:rFonts w:ascii="Times New Roman" w:hAnsi="Times New Roman" w:cs="Times New Roman"/>
        </w:rPr>
        <w:t xml:space="preserve"> …..) </w:t>
      </w:r>
      <w:r w:rsidRPr="00FC79DB">
        <w:rPr>
          <w:rFonts w:ascii="Times New Roman" w:hAnsi="Times New Roman" w:cs="Times New Roman"/>
          <w:color w:val="FF0000"/>
        </w:rPr>
        <w:t>(</w:t>
      </w:r>
      <w:proofErr w:type="gramStart"/>
      <w:r w:rsidRPr="00FC79DB">
        <w:rPr>
          <w:rFonts w:ascii="Times New Roman" w:hAnsi="Times New Roman" w:cs="Times New Roman"/>
          <w:color w:val="FF0000"/>
        </w:rPr>
        <w:t>come</w:t>
      </w:r>
      <w:proofErr w:type="gramEnd"/>
      <w:r w:rsidRPr="00FC79DB">
        <w:rPr>
          <w:rFonts w:ascii="Times New Roman" w:hAnsi="Times New Roman" w:cs="Times New Roman"/>
          <w:color w:val="FF0000"/>
        </w:rPr>
        <w:t xml:space="preserve"> introdotto dall’art. 13.11 bis Legge n. 9/2014 del 21.02.2014 di conversione del D.L. n. 145 del 23.12.2013);</w:t>
      </w:r>
    </w:p>
    <w:p w:rsidR="00FC79DB" w:rsidRPr="00FC79DB" w:rsidRDefault="00FC79DB" w:rsidP="00FC79DB">
      <w:pPr>
        <w:widowControl w:val="0"/>
        <w:overflowPunct w:val="0"/>
        <w:autoSpaceDE w:val="0"/>
        <w:autoSpaceDN w:val="0"/>
        <w:adjustRightInd w:val="0"/>
        <w:spacing w:after="0" w:line="240" w:lineRule="auto"/>
        <w:jc w:val="both"/>
        <w:textAlignment w:val="baseline"/>
        <w:rPr>
          <w:rFonts w:ascii="Times New Roman" w:hAnsi="Times New Roman" w:cs="Times New Roman"/>
          <w:b/>
        </w:rPr>
      </w:pPr>
      <w:proofErr w:type="gramStart"/>
      <w:r w:rsidRPr="00FC79DB">
        <w:rPr>
          <w:rFonts w:ascii="Times New Roman" w:hAnsi="Times New Roman" w:cs="Times New Roman"/>
          <w:b/>
        </w:rPr>
        <w:t>ovvero</w:t>
      </w:r>
      <w:proofErr w:type="gramEnd"/>
      <w:r w:rsidRPr="00FC79DB">
        <w:rPr>
          <w:rFonts w:ascii="Times New Roman" w:hAnsi="Times New Roman" w:cs="Times New Roman"/>
          <w:b/>
        </w:rPr>
        <w:t>:</w:t>
      </w:r>
    </w:p>
    <w:p w:rsidR="00FC79DB" w:rsidRPr="00FC79DB" w:rsidRDefault="00FC79DB" w:rsidP="00FC79DB">
      <w:pPr>
        <w:widowControl w:val="0"/>
        <w:overflowPunct w:val="0"/>
        <w:autoSpaceDE w:val="0"/>
        <w:autoSpaceDN w:val="0"/>
        <w:adjustRightInd w:val="0"/>
        <w:spacing w:after="120" w:line="240" w:lineRule="auto"/>
        <w:jc w:val="both"/>
        <w:textAlignment w:val="baseline"/>
        <w:rPr>
          <w:rFonts w:ascii="Times New Roman" w:hAnsi="Times New Roman" w:cs="Times New Roman"/>
        </w:rPr>
      </w:pPr>
      <w:r w:rsidRPr="00043E76">
        <w:rPr>
          <w:rFonts w:ascii="Times New Roman" w:hAnsi="Times New Roman" w:cs="Times New Roman"/>
          <w:b/>
          <w:sz w:val="28"/>
        </w:rPr>
        <w:t>□</w:t>
      </w:r>
      <w:r w:rsidRPr="00FC79DB">
        <w:rPr>
          <w:rFonts w:ascii="Times New Roman" w:hAnsi="Times New Roman" w:cs="Times New Roman"/>
          <w:b/>
        </w:rPr>
        <w:t xml:space="preserve"> </w:t>
      </w:r>
      <w:r w:rsidRPr="00FC79DB">
        <w:rPr>
          <w:rFonts w:ascii="Times New Roman" w:hAnsi="Times New Roman" w:cs="Times New Roman"/>
        </w:rPr>
        <w:t xml:space="preserve">che sono cessate le incapacità personali derivanti da sentenza dichiarativa di fallimento o di liquidazione coatta </w:t>
      </w:r>
      <w:r w:rsidRPr="00FC79DB">
        <w:rPr>
          <w:rFonts w:ascii="Times New Roman" w:hAnsi="Times New Roman" w:cs="Times New Roman"/>
        </w:rPr>
        <w:lastRenderedPageBreak/>
        <w:t xml:space="preserve">con la riabilitazione civile, pronunciata dall’organo giudiziario competente in base alle condizioni e con il procedimento previsto dal Capo IX del </w:t>
      </w:r>
      <w:proofErr w:type="spellStart"/>
      <w:r w:rsidRPr="00FC79DB">
        <w:rPr>
          <w:rFonts w:ascii="Times New Roman" w:hAnsi="Times New Roman" w:cs="Times New Roman"/>
        </w:rPr>
        <w:t>D.Lgs.</w:t>
      </w:r>
      <w:proofErr w:type="spellEnd"/>
      <w:r w:rsidRPr="00FC79DB">
        <w:rPr>
          <w:rFonts w:ascii="Times New Roman" w:hAnsi="Times New Roman" w:cs="Times New Roman"/>
        </w:rPr>
        <w:t xml:space="preserve"> 09.01.2006, n. 5;</w:t>
      </w:r>
    </w:p>
    <w:p w:rsidR="00FC79DB" w:rsidRPr="00FC79DB" w:rsidRDefault="00FC79DB" w:rsidP="00FC79DB">
      <w:pPr>
        <w:widowControl w:val="0"/>
        <w:overflowPunct w:val="0"/>
        <w:autoSpaceDE w:val="0"/>
        <w:autoSpaceDN w:val="0"/>
        <w:adjustRightInd w:val="0"/>
        <w:spacing w:after="0" w:line="240" w:lineRule="auto"/>
        <w:jc w:val="both"/>
        <w:textAlignment w:val="baseline"/>
        <w:rPr>
          <w:rFonts w:ascii="Times New Roman" w:hAnsi="Times New Roman" w:cs="Times New Roman"/>
          <w:b/>
        </w:rPr>
      </w:pPr>
      <w:proofErr w:type="gramStart"/>
      <w:r w:rsidRPr="00FC79DB">
        <w:rPr>
          <w:rFonts w:ascii="Times New Roman" w:hAnsi="Times New Roman" w:cs="Times New Roman"/>
          <w:b/>
        </w:rPr>
        <w:t>ovvero</w:t>
      </w:r>
      <w:proofErr w:type="gramEnd"/>
      <w:r w:rsidRPr="00FC79DB">
        <w:rPr>
          <w:rFonts w:ascii="Times New Roman" w:hAnsi="Times New Roman" w:cs="Times New Roman"/>
          <w:b/>
        </w:rPr>
        <w:t>:</w:t>
      </w:r>
    </w:p>
    <w:p w:rsidR="00FC79DB" w:rsidRPr="00FC79DB" w:rsidRDefault="00FC79DB" w:rsidP="00FC79DB">
      <w:pPr>
        <w:widowControl w:val="0"/>
        <w:overflowPunct w:val="0"/>
        <w:autoSpaceDE w:val="0"/>
        <w:autoSpaceDN w:val="0"/>
        <w:adjustRightInd w:val="0"/>
        <w:jc w:val="both"/>
        <w:textAlignment w:val="baseline"/>
        <w:rPr>
          <w:rFonts w:ascii="Times New Roman" w:hAnsi="Times New Roman" w:cs="Times New Roman"/>
        </w:rPr>
      </w:pPr>
      <w:r w:rsidRPr="00043E76">
        <w:rPr>
          <w:rFonts w:ascii="Times New Roman" w:hAnsi="Times New Roman" w:cs="Times New Roman"/>
          <w:b/>
          <w:sz w:val="28"/>
        </w:rPr>
        <w:t>□</w:t>
      </w:r>
      <w:r w:rsidRPr="00FC79DB">
        <w:rPr>
          <w:rFonts w:ascii="Times New Roman" w:hAnsi="Times New Roman" w:cs="Times New Roman"/>
          <w:b/>
        </w:rPr>
        <w:t xml:space="preserve"> </w:t>
      </w:r>
      <w:r w:rsidRPr="00FC79DB">
        <w:rPr>
          <w:rFonts w:ascii="Times New Roman" w:hAnsi="Times New Roman" w:cs="Times New Roman"/>
        </w:rPr>
        <w:t>che è venuta meno l’incapacità a contrarre – prevista nei casi di amministrazione controllata e di concordato preventivo – per revoca o per cessazione dell’amministrazione controllata, ovvero per la chiusura del concordato preventivo – attraverso il provvedimento del giudice delegato che accerta l’avvenuta esecuzione del concordato ovvero di risoluzione o annullamento dello stesso;</w:t>
      </w:r>
    </w:p>
    <w:p w:rsidR="00FC79DB" w:rsidRPr="00FC79DB" w:rsidRDefault="00FC79DB" w:rsidP="00FC79DB">
      <w:pPr>
        <w:widowControl w:val="0"/>
        <w:overflowPunct w:val="0"/>
        <w:autoSpaceDE w:val="0"/>
        <w:autoSpaceDN w:val="0"/>
        <w:adjustRightInd w:val="0"/>
        <w:spacing w:after="0" w:line="240" w:lineRule="auto"/>
        <w:jc w:val="both"/>
        <w:textAlignment w:val="baseline"/>
        <w:rPr>
          <w:rFonts w:ascii="Times New Roman" w:hAnsi="Times New Roman" w:cs="Times New Roman"/>
          <w:b/>
        </w:rPr>
      </w:pPr>
      <w:proofErr w:type="gramStart"/>
      <w:r w:rsidRPr="00FC79DB">
        <w:rPr>
          <w:rFonts w:ascii="Times New Roman" w:hAnsi="Times New Roman" w:cs="Times New Roman"/>
          <w:b/>
        </w:rPr>
        <w:t>ovvero</w:t>
      </w:r>
      <w:proofErr w:type="gramEnd"/>
      <w:r w:rsidRPr="00FC79DB">
        <w:rPr>
          <w:rFonts w:ascii="Times New Roman" w:hAnsi="Times New Roman" w:cs="Times New Roman"/>
          <w:b/>
        </w:rPr>
        <w:t>:</w:t>
      </w:r>
    </w:p>
    <w:p w:rsidR="00FC79DB" w:rsidRPr="00FC79DB" w:rsidRDefault="00FC79DB" w:rsidP="00FC79DB">
      <w:pPr>
        <w:widowControl w:val="0"/>
        <w:overflowPunct w:val="0"/>
        <w:autoSpaceDE w:val="0"/>
        <w:autoSpaceDN w:val="0"/>
        <w:adjustRightInd w:val="0"/>
        <w:jc w:val="both"/>
        <w:textAlignment w:val="baseline"/>
        <w:rPr>
          <w:rFonts w:ascii="Times New Roman" w:hAnsi="Times New Roman" w:cs="Times New Roman"/>
        </w:rPr>
      </w:pPr>
      <w:r w:rsidRPr="00043E76">
        <w:rPr>
          <w:rFonts w:ascii="Times New Roman" w:hAnsi="Times New Roman" w:cs="Times New Roman"/>
          <w:b/>
          <w:sz w:val="28"/>
        </w:rPr>
        <w:t>□</w:t>
      </w:r>
      <w:r w:rsidRPr="00FC79DB">
        <w:rPr>
          <w:rFonts w:ascii="Times New Roman" w:hAnsi="Times New Roman" w:cs="Times New Roman"/>
          <w:b/>
        </w:rPr>
        <w:t xml:space="preserve"> </w:t>
      </w:r>
      <w:r w:rsidRPr="00FC79DB">
        <w:rPr>
          <w:rFonts w:ascii="Times New Roman" w:hAnsi="Times New Roman" w:cs="Times New Roman"/>
        </w:rPr>
        <w:t xml:space="preserve">che si è concluso il procedimento dell’amministrazione straordinaria di cui al </w:t>
      </w:r>
      <w:proofErr w:type="spellStart"/>
      <w:r w:rsidRPr="00FC79DB">
        <w:rPr>
          <w:rFonts w:ascii="Times New Roman" w:hAnsi="Times New Roman" w:cs="Times New Roman"/>
        </w:rPr>
        <w:t>D.Lgs.</w:t>
      </w:r>
      <w:proofErr w:type="spellEnd"/>
      <w:r w:rsidRPr="00FC79DB">
        <w:rPr>
          <w:rFonts w:ascii="Times New Roman" w:hAnsi="Times New Roman" w:cs="Times New Roman"/>
        </w:rPr>
        <w:t xml:space="preserve"> n. 270/99;</w:t>
      </w:r>
    </w:p>
    <w:p w:rsidR="00BA4CB7" w:rsidRPr="00043E76" w:rsidRDefault="00BA4CB7" w:rsidP="00043E76">
      <w:pPr>
        <w:pStyle w:val="Paragrafoelenco"/>
        <w:widowControl w:val="0"/>
        <w:numPr>
          <w:ilvl w:val="0"/>
          <w:numId w:val="16"/>
        </w:numPr>
        <w:spacing w:before="120" w:after="0" w:line="240" w:lineRule="auto"/>
        <w:ind w:left="284" w:hanging="284"/>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xml:space="preserve">. </w:t>
      </w:r>
      <w:r w:rsidRPr="00043E76">
        <w:rPr>
          <w:rFonts w:ascii="Times New Roman" w:eastAsia="Times New Roman" w:hAnsi="Times New Roman" w:cs="Times New Roman"/>
          <w:b/>
          <w:u w:val="single"/>
          <w:lang w:eastAsia="it-IT"/>
        </w:rPr>
        <w:t>c)</w:t>
      </w:r>
      <w:r w:rsidRPr="00043E76">
        <w:rPr>
          <w:rFonts w:ascii="Times New Roman" w:eastAsia="Times New Roman" w:hAnsi="Times New Roman" w:cs="Times New Roman"/>
          <w:lang w:eastAsia="it-IT"/>
        </w:rPr>
        <w:t xml:space="preserve">: che non si è reso colpevole di gravi illeciti professionali tali da rendere dubbia la sua integrità o </w:t>
      </w:r>
      <w:r w:rsidR="00554825" w:rsidRPr="00043E76">
        <w:rPr>
          <w:rFonts w:ascii="Times New Roman" w:eastAsia="Times New Roman" w:hAnsi="Times New Roman" w:cs="Times New Roman"/>
          <w:lang w:eastAsia="it-IT"/>
        </w:rPr>
        <w:t>affidabilità.</w:t>
      </w:r>
      <w:r w:rsidRPr="00043E76">
        <w:rPr>
          <w:rFonts w:ascii="Times New Roman" w:eastAsia="Times New Roman" w:hAnsi="Times New Roman" w:cs="Times New Roman"/>
          <w:lang w:eastAsia="it-IT"/>
        </w:rPr>
        <w:t xml:space="preserve"> </w:t>
      </w:r>
      <w:r w:rsidR="00554825" w:rsidRPr="00043E76">
        <w:rPr>
          <w:rFonts w:ascii="Times New Roman" w:eastAsia="Times New Roman" w:hAnsi="Times New Roman" w:cs="Times New Roman"/>
          <w:lang w:eastAsia="it-IT"/>
        </w:rPr>
        <w:t>(</w:t>
      </w:r>
      <w:r w:rsidR="00554825" w:rsidRPr="00043E76">
        <w:rPr>
          <w:rFonts w:ascii="Times New Roman" w:eastAsia="Times New Roman" w:hAnsi="Times New Roman" w:cs="Times New Roman"/>
          <w:i/>
          <w:color w:val="FF0000"/>
          <w:lang w:eastAsia="it-IT"/>
        </w:rPr>
        <w:t>T</w:t>
      </w:r>
      <w:r w:rsidRPr="00043E76">
        <w:rPr>
          <w:rFonts w:ascii="Times New Roman" w:eastAsia="Times New Roman" w:hAnsi="Times New Roman" w:cs="Times New Roman"/>
          <w:i/>
          <w:color w:val="FF0000"/>
          <w:lang w:eastAsia="it-IT"/>
        </w:rPr>
        <w:t>ra questi rientrano le significative carenze nell’esecuzione di un precedente contratto di appalto o di concessione che ne hanno causato la risoluzione anticipata, non contestata in giudizio,</w:t>
      </w:r>
      <w:r w:rsidR="00043E76" w:rsidRPr="00043E76">
        <w:rPr>
          <w:rFonts w:ascii="Times New Roman" w:eastAsia="Times New Roman" w:hAnsi="Times New Roman" w:cs="Times New Roman"/>
          <w:i/>
          <w:color w:val="FF0000"/>
          <w:lang w:eastAsia="it-IT"/>
        </w:rPr>
        <w:t xml:space="preserve"> ovvero confermato all’esito di un giudizio,</w:t>
      </w:r>
      <w:r w:rsidRPr="00043E76">
        <w:rPr>
          <w:rFonts w:ascii="Times New Roman" w:eastAsia="Times New Roman" w:hAnsi="Times New Roman" w:cs="Times New Roman"/>
          <w:i/>
          <w:color w:val="FF0000"/>
          <w:lang w:eastAsia="it-IT"/>
        </w:rPr>
        <w:t xml:space="preserve">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r w:rsidR="00554825" w:rsidRPr="00043E76">
        <w:rPr>
          <w:rFonts w:ascii="Times New Roman" w:eastAsia="Times New Roman" w:hAnsi="Times New Roman" w:cs="Times New Roman"/>
          <w:lang w:eastAsia="it-IT"/>
        </w:rPr>
        <w:t>)</w:t>
      </w:r>
      <w:r w:rsidRPr="00043E76">
        <w:rPr>
          <w:rFonts w:ascii="Times New Roman" w:eastAsia="Times New Roman" w:hAnsi="Times New Roman" w:cs="Times New Roman"/>
          <w:lang w:eastAsia="it-IT"/>
        </w:rPr>
        <w:t>;</w:t>
      </w:r>
    </w:p>
    <w:p w:rsidR="00681C15" w:rsidRPr="00BC4A70" w:rsidRDefault="00681C15" w:rsidP="00723FB9">
      <w:pPr>
        <w:widowControl w:val="0"/>
        <w:spacing w:after="0" w:line="240" w:lineRule="auto"/>
        <w:ind w:leftChars="129" w:left="302" w:hangingChars="8" w:hanging="18"/>
        <w:jc w:val="both"/>
        <w:rPr>
          <w:rFonts w:ascii="Times New Roman" w:eastAsia="Times New Roman" w:hAnsi="Times New Roman" w:cs="Times New Roman"/>
          <w:highlight w:val="yellow"/>
          <w:lang w:eastAsia="it-IT"/>
        </w:rPr>
      </w:pPr>
    </w:p>
    <w:p w:rsidR="00723FB9" w:rsidRPr="00043E76" w:rsidRDefault="00723FB9" w:rsidP="00723FB9">
      <w:pPr>
        <w:widowControl w:val="0"/>
        <w:spacing w:after="0" w:line="240" w:lineRule="auto"/>
        <w:ind w:leftChars="129" w:left="302" w:hangingChars="8" w:hanging="18"/>
        <w:jc w:val="both"/>
        <w:rPr>
          <w:rFonts w:ascii="Times New Roman" w:eastAsia="Times New Roman" w:hAnsi="Times New Roman" w:cs="Times New Roman"/>
          <w:lang w:eastAsia="it-IT"/>
        </w:rPr>
      </w:pPr>
      <w:r w:rsidRPr="00043E76">
        <w:rPr>
          <w:rFonts w:ascii="Times New Roman" w:eastAsia="Times New Roman" w:hAnsi="Times New Roman" w:cs="Times New Roman"/>
          <w:lang w:eastAsia="it-IT"/>
        </w:rPr>
        <w:t>OPPURE</w:t>
      </w:r>
    </w:p>
    <w:p w:rsidR="00723FB9" w:rsidRPr="00043E76" w:rsidRDefault="00043E76" w:rsidP="00723FB9">
      <w:pPr>
        <w:widowControl w:val="0"/>
        <w:spacing w:after="0" w:line="240" w:lineRule="auto"/>
        <w:ind w:leftChars="129" w:left="306" w:hangingChars="8" w:hanging="22"/>
        <w:jc w:val="both"/>
        <w:rPr>
          <w:rFonts w:ascii="Times New Roman" w:eastAsia="Times New Roman" w:hAnsi="Times New Roman" w:cs="Times New Roman"/>
          <w:lang w:eastAsia="it-IT"/>
        </w:rPr>
      </w:pPr>
      <w:r w:rsidRPr="00043E76">
        <w:rPr>
          <w:rFonts w:ascii="Times New Roman" w:hAnsi="Times New Roman" w:cs="Times New Roman"/>
          <w:b/>
          <w:sz w:val="28"/>
        </w:rPr>
        <w:t>□</w:t>
      </w:r>
      <w:r w:rsidR="00723FB9" w:rsidRPr="00043E76">
        <w:rPr>
          <w:rFonts w:ascii="Times New Roman" w:hAnsi="Times New Roman" w:cs="Times New Roman"/>
        </w:rPr>
        <w:t xml:space="preserve"> </w:t>
      </w:r>
      <w:r w:rsidR="00723FB9" w:rsidRPr="00043E76">
        <w:rPr>
          <w:rFonts w:ascii="Times New Roman" w:eastAsia="Times New Roman" w:hAnsi="Times New Roman" w:cs="Times New Roman"/>
          <w:lang w:eastAsia="it-IT"/>
        </w:rPr>
        <w:t>che si è reso colpevole di gravi illeciti professionali tali da rendere dubbia la sua integrità o affidabilità come segue: (</w:t>
      </w:r>
      <w:r w:rsidR="00723FB9" w:rsidRPr="00043E76">
        <w:rPr>
          <w:rFonts w:ascii="Times New Roman" w:eastAsia="Times New Roman" w:hAnsi="Times New Roman" w:cs="Times New Roman"/>
          <w:i/>
          <w:lang w:eastAsia="it-IT"/>
        </w:rPr>
        <w:t>fornire informazioni dettagliate, specificando la tipologia di illecito</w:t>
      </w:r>
      <w:r w:rsidR="00723FB9" w:rsidRPr="00043E76">
        <w:rPr>
          <w:rFonts w:ascii="Times New Roman" w:eastAsia="Times New Roman" w:hAnsi="Times New Roman" w:cs="Times New Roman"/>
          <w:lang w:eastAsia="it-IT"/>
        </w:rPr>
        <w:t>) __________________________________________________________________________________</w:t>
      </w:r>
    </w:p>
    <w:p w:rsidR="00723FB9" w:rsidRPr="00043E76" w:rsidRDefault="00723FB9" w:rsidP="00723FB9">
      <w:pPr>
        <w:widowControl w:val="0"/>
        <w:spacing w:after="0" w:line="240" w:lineRule="auto"/>
        <w:ind w:leftChars="129" w:left="302" w:hangingChars="8" w:hanging="18"/>
        <w:jc w:val="both"/>
        <w:rPr>
          <w:rFonts w:ascii="Times New Roman" w:eastAsia="Times New Roman" w:hAnsi="Times New Roman" w:cs="Times New Roman"/>
          <w:lang w:eastAsia="it-IT"/>
        </w:rPr>
      </w:pPr>
      <w:proofErr w:type="gramStart"/>
      <w:r w:rsidRPr="00043E76">
        <w:rPr>
          <w:rFonts w:ascii="Times New Roman" w:eastAsia="Times New Roman" w:hAnsi="Times New Roman" w:cs="Times New Roman"/>
          <w:lang w:eastAsia="it-IT"/>
        </w:rPr>
        <w:t>ma</w:t>
      </w:r>
      <w:proofErr w:type="gramEnd"/>
      <w:r w:rsidRPr="00043E76">
        <w:rPr>
          <w:rFonts w:ascii="Times New Roman" w:eastAsia="Times New Roman" w:hAnsi="Times New Roman" w:cs="Times New Roman"/>
          <w:lang w:eastAsia="it-IT"/>
        </w:rPr>
        <w:t xml:space="preserve"> ha adottato misure sufficienti a dimostrare la sua affidabilità, ai sensi dell’art. 80, comma 7 del D.lgs. 50/2016, come segue:</w:t>
      </w:r>
    </w:p>
    <w:p w:rsidR="00723FB9" w:rsidRPr="00043E76" w:rsidRDefault="00043E76" w:rsidP="00723FB9">
      <w:pPr>
        <w:widowControl w:val="0"/>
        <w:spacing w:after="0" w:line="240" w:lineRule="auto"/>
        <w:ind w:leftChars="129" w:left="306" w:hangingChars="8" w:hanging="22"/>
        <w:jc w:val="both"/>
        <w:rPr>
          <w:rFonts w:ascii="Times New Roman" w:hAnsi="Times New Roman" w:cs="Times New Roman"/>
        </w:rPr>
      </w:pPr>
      <w:r w:rsidRPr="00043E76">
        <w:rPr>
          <w:rFonts w:ascii="Times New Roman" w:hAnsi="Times New Roman" w:cs="Times New Roman"/>
          <w:b/>
          <w:sz w:val="28"/>
        </w:rPr>
        <w:t>□</w:t>
      </w:r>
      <w:r w:rsidR="00723FB9" w:rsidRPr="00043E76">
        <w:rPr>
          <w:rFonts w:ascii="Times New Roman" w:hAnsi="Times New Roman" w:cs="Times New Roman"/>
        </w:rPr>
        <w:t xml:space="preserve"> l’operatore economico ha risarcito interamente il danno;</w:t>
      </w:r>
    </w:p>
    <w:p w:rsidR="00723FB9" w:rsidRPr="00043E76" w:rsidRDefault="00043E76" w:rsidP="00723FB9">
      <w:pPr>
        <w:widowControl w:val="0"/>
        <w:spacing w:after="0" w:line="240" w:lineRule="auto"/>
        <w:ind w:leftChars="129" w:left="306" w:hangingChars="8" w:hanging="22"/>
        <w:jc w:val="both"/>
        <w:rPr>
          <w:rFonts w:ascii="Times New Roman" w:hAnsi="Times New Roman" w:cs="Times New Roman"/>
        </w:rPr>
      </w:pPr>
      <w:r w:rsidRPr="00043E76">
        <w:rPr>
          <w:rFonts w:ascii="Times New Roman" w:hAnsi="Times New Roman" w:cs="Times New Roman"/>
          <w:b/>
          <w:sz w:val="28"/>
        </w:rPr>
        <w:t>□</w:t>
      </w:r>
      <w:r w:rsidR="00723FB9" w:rsidRPr="00043E76">
        <w:rPr>
          <w:rFonts w:ascii="Times New Roman" w:hAnsi="Times New Roman" w:cs="Times New Roman"/>
        </w:rPr>
        <w:t xml:space="preserve"> l’operatore economico si è impegnato formalmente a risarcire interamente il danno</w:t>
      </w:r>
    </w:p>
    <w:p w:rsidR="00723FB9" w:rsidRPr="00043E76" w:rsidRDefault="00043E76" w:rsidP="00723FB9">
      <w:pPr>
        <w:widowControl w:val="0"/>
        <w:spacing w:after="0" w:line="240" w:lineRule="auto"/>
        <w:ind w:leftChars="129" w:left="306" w:hangingChars="8" w:hanging="22"/>
        <w:jc w:val="both"/>
        <w:rPr>
          <w:rFonts w:ascii="Times New Roman" w:hAnsi="Times New Roman" w:cs="Times New Roman"/>
        </w:rPr>
      </w:pPr>
      <w:r w:rsidRPr="00043E76">
        <w:rPr>
          <w:rFonts w:ascii="Times New Roman" w:hAnsi="Times New Roman" w:cs="Times New Roman"/>
          <w:b/>
          <w:sz w:val="28"/>
        </w:rPr>
        <w:t>□</w:t>
      </w:r>
      <w:r w:rsidR="00723FB9" w:rsidRPr="00043E76">
        <w:rPr>
          <w:rFonts w:ascii="Times New Roman" w:hAnsi="Times New Roman" w:cs="Times New Roman"/>
        </w:rPr>
        <w:t xml:space="preserve"> l’operatore economico ha adottato misure di provvedimenti concreti di carattere tecnico, organizzativo e relativi al personale idonei a prevenire ulteriori reati o illeciti, come risulta dalla seguente documentazione che si allega alla presente dichiarazione:</w:t>
      </w:r>
    </w:p>
    <w:p w:rsidR="00723FB9" w:rsidRPr="00043E76" w:rsidRDefault="00723FB9" w:rsidP="00723FB9">
      <w:pPr>
        <w:widowControl w:val="0"/>
        <w:spacing w:after="0" w:line="240" w:lineRule="auto"/>
        <w:ind w:leftChars="129" w:left="302" w:hangingChars="8" w:hanging="18"/>
        <w:jc w:val="both"/>
        <w:rPr>
          <w:rFonts w:ascii="Times New Roman" w:eastAsia="Times New Roman" w:hAnsi="Times New Roman" w:cs="Times New Roman"/>
          <w:lang w:eastAsia="it-IT"/>
        </w:rPr>
      </w:pPr>
      <w:r w:rsidRPr="00043E76">
        <w:rPr>
          <w:rFonts w:ascii="Times New Roman" w:hAnsi="Times New Roman" w:cs="Times New Roman"/>
        </w:rPr>
        <w:t>_________________________________________________________________________________</w:t>
      </w:r>
    </w:p>
    <w:p w:rsidR="00BA4CB7" w:rsidRPr="00043E76" w:rsidRDefault="00BA4CB7" w:rsidP="00043E76">
      <w:pPr>
        <w:pStyle w:val="Paragrafoelenco"/>
        <w:widowControl w:val="0"/>
        <w:numPr>
          <w:ilvl w:val="0"/>
          <w:numId w:val="16"/>
        </w:numPr>
        <w:spacing w:before="120" w:after="0" w:line="240" w:lineRule="auto"/>
        <w:ind w:left="284" w:hanging="284"/>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d)</w:t>
      </w:r>
      <w:r w:rsidRPr="00043E76">
        <w:rPr>
          <w:rFonts w:ascii="Times New Roman" w:eastAsia="Times New Roman" w:hAnsi="Times New Roman" w:cs="Times New Roman"/>
          <w:lang w:eastAsia="it-IT"/>
        </w:rPr>
        <w:t xml:space="preserve">: che </w:t>
      </w:r>
      <w:r w:rsidR="00554825" w:rsidRPr="00043E76">
        <w:rPr>
          <w:rFonts w:ascii="Times New Roman" w:eastAsia="Times New Roman" w:hAnsi="Times New Roman" w:cs="Times New Roman"/>
          <w:lang w:eastAsia="it-IT"/>
        </w:rPr>
        <w:t>la propria partecipazione alla gara non determina</w:t>
      </w:r>
      <w:r w:rsidRPr="00043E76">
        <w:rPr>
          <w:rFonts w:ascii="Times New Roman" w:eastAsia="Times New Roman" w:hAnsi="Times New Roman" w:cs="Times New Roman"/>
          <w:lang w:eastAsia="it-IT"/>
        </w:rPr>
        <w:t xml:space="preserve"> una situazione di conflitto di interesse, ai sensi dell’art. 42, comma 2, del D. </w:t>
      </w:r>
      <w:proofErr w:type="spellStart"/>
      <w:r w:rsidRPr="00043E76">
        <w:rPr>
          <w:rFonts w:ascii="Times New Roman" w:eastAsia="Times New Roman" w:hAnsi="Times New Roman" w:cs="Times New Roman"/>
          <w:lang w:eastAsia="it-IT"/>
        </w:rPr>
        <w:t>Lgs</w:t>
      </w:r>
      <w:proofErr w:type="spellEnd"/>
      <w:r w:rsidRPr="00043E76">
        <w:rPr>
          <w:rFonts w:ascii="Times New Roman" w:eastAsia="Times New Roman" w:hAnsi="Times New Roman" w:cs="Times New Roman"/>
          <w:lang w:eastAsia="it-IT"/>
        </w:rPr>
        <w:t xml:space="preserve">. </w:t>
      </w:r>
      <w:proofErr w:type="gramStart"/>
      <w:r w:rsidRPr="00043E76">
        <w:rPr>
          <w:rFonts w:ascii="Times New Roman" w:eastAsia="Times New Roman" w:hAnsi="Times New Roman" w:cs="Times New Roman"/>
          <w:lang w:eastAsia="it-IT"/>
        </w:rPr>
        <w:t>n</w:t>
      </w:r>
      <w:proofErr w:type="gramEnd"/>
      <w:r w:rsidRPr="00043E76">
        <w:rPr>
          <w:rFonts w:ascii="Times New Roman" w:eastAsia="Times New Roman" w:hAnsi="Times New Roman" w:cs="Times New Roman"/>
          <w:lang w:eastAsia="it-IT"/>
        </w:rPr>
        <w:t>° 50/2016</w:t>
      </w:r>
      <w:r w:rsidR="00554825" w:rsidRPr="00043E76">
        <w:rPr>
          <w:rFonts w:ascii="Times New Roman" w:eastAsia="Times New Roman" w:hAnsi="Times New Roman" w:cs="Times New Roman"/>
          <w:lang w:eastAsia="it-IT"/>
        </w:rPr>
        <w:t>, non diversamente risolvibile</w:t>
      </w:r>
      <w:r w:rsidRPr="00043E76">
        <w:rPr>
          <w:rFonts w:ascii="Times New Roman" w:eastAsia="Times New Roman" w:hAnsi="Times New Roman" w:cs="Times New Roman"/>
          <w:lang w:eastAsia="it-IT"/>
        </w:rPr>
        <w:t>;</w:t>
      </w:r>
      <w:r w:rsidR="00723FB9" w:rsidRPr="00043E76">
        <w:rPr>
          <w:rFonts w:ascii="Times New Roman" w:eastAsia="Times New Roman" w:hAnsi="Times New Roman" w:cs="Times New Roman"/>
          <w:lang w:eastAsia="it-IT"/>
        </w:rPr>
        <w:t xml:space="preserve"> </w:t>
      </w:r>
      <w:r w:rsidR="00723FB9" w:rsidRPr="00043E76">
        <w:rPr>
          <w:rFonts w:ascii="Times New Roman" w:eastAsia="Times New Roman" w:hAnsi="Times New Roman" w:cs="Times New Roman"/>
          <w:color w:val="FF0000"/>
          <w:lang w:eastAsia="it-IT"/>
        </w:rPr>
        <w:t xml:space="preserve">(in caso affermativo, </w:t>
      </w:r>
      <w:r w:rsidR="00723FB9" w:rsidRPr="00043E76">
        <w:rPr>
          <w:rFonts w:ascii="Times New Roman" w:eastAsia="Times New Roman" w:hAnsi="Times New Roman" w:cs="Times New Roman"/>
          <w:i/>
          <w:color w:val="FF0000"/>
          <w:lang w:eastAsia="it-IT"/>
        </w:rPr>
        <w:t xml:space="preserve">fornire informazioni dettagliate, sulle modalità con cui è stato risolto il conflitto di interessi: _____________________________________________________________) </w:t>
      </w:r>
    </w:p>
    <w:p w:rsidR="007961D9" w:rsidRPr="00BC4A70" w:rsidRDefault="007961D9" w:rsidP="00553AAB">
      <w:pPr>
        <w:widowControl w:val="0"/>
        <w:spacing w:after="0" w:line="240" w:lineRule="auto"/>
        <w:ind w:leftChars="129" w:left="330" w:hangingChars="21" w:hanging="46"/>
        <w:jc w:val="both"/>
        <w:rPr>
          <w:rFonts w:ascii="Times New Roman" w:eastAsia="Times New Roman" w:hAnsi="Times New Roman" w:cs="Times New Roman"/>
          <w:highlight w:val="yellow"/>
          <w:lang w:eastAsia="it-IT"/>
        </w:rPr>
      </w:pPr>
    </w:p>
    <w:p w:rsidR="00723FB9" w:rsidRPr="00043E76" w:rsidRDefault="00BA4CB7" w:rsidP="00043E76">
      <w:pPr>
        <w:pStyle w:val="Paragrafoelenco"/>
        <w:widowControl w:val="0"/>
        <w:numPr>
          <w:ilvl w:val="0"/>
          <w:numId w:val="16"/>
        </w:numPr>
        <w:spacing w:before="120" w:after="0" w:line="240" w:lineRule="auto"/>
        <w:ind w:left="284" w:hanging="284"/>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e)</w:t>
      </w:r>
      <w:r w:rsidRPr="00043E76">
        <w:rPr>
          <w:rFonts w:ascii="Times New Roman" w:eastAsia="Times New Roman" w:hAnsi="Times New Roman" w:cs="Times New Roman"/>
          <w:lang w:eastAsia="it-IT"/>
        </w:rPr>
        <w:t xml:space="preserve">: che non si trova in una situazione di distorsione della concorrenza derivante dal precedente coinvolgimento nella preparazione della procedura d’appalto; </w:t>
      </w:r>
      <w:r w:rsidR="00723FB9" w:rsidRPr="00043E76">
        <w:rPr>
          <w:rFonts w:ascii="Times New Roman" w:eastAsia="Times New Roman" w:hAnsi="Times New Roman" w:cs="Times New Roman"/>
          <w:color w:val="FF0000"/>
          <w:lang w:eastAsia="it-IT"/>
        </w:rPr>
        <w:t xml:space="preserve">(in caso affermativo, </w:t>
      </w:r>
      <w:r w:rsidR="00723FB9" w:rsidRPr="00043E76">
        <w:rPr>
          <w:rFonts w:ascii="Times New Roman" w:eastAsia="Times New Roman" w:hAnsi="Times New Roman" w:cs="Times New Roman"/>
          <w:i/>
          <w:color w:val="FF0000"/>
          <w:lang w:eastAsia="it-IT"/>
        </w:rPr>
        <w:t xml:space="preserve">fornire informazioni dettagliate, sulle misure adottate per prevenire le possibili distorsioni della concorrenza: ________________________________________________________) </w:t>
      </w:r>
    </w:p>
    <w:p w:rsidR="00BA4CB7" w:rsidRDefault="00BA4CB7" w:rsidP="00043E76">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xml:space="preserve">. f): di non aver subito sanzioni </w:t>
      </w:r>
      <w:proofErr w:type="spellStart"/>
      <w:r w:rsidRPr="00043E76">
        <w:rPr>
          <w:rFonts w:ascii="Times New Roman" w:eastAsia="Times New Roman" w:hAnsi="Times New Roman" w:cs="Times New Roman"/>
          <w:u w:val="single"/>
          <w:lang w:eastAsia="it-IT"/>
        </w:rPr>
        <w:t>interdittive</w:t>
      </w:r>
      <w:proofErr w:type="spellEnd"/>
      <w:r w:rsidRPr="00043E76">
        <w:rPr>
          <w:rFonts w:ascii="Times New Roman" w:eastAsia="Times New Roman" w:hAnsi="Times New Roman" w:cs="Times New Roman"/>
          <w:u w:val="single"/>
          <w:lang w:eastAsia="it-IT"/>
        </w:rPr>
        <w:t xml:space="preserve"> di cui all'art. 9 – comma 2,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xml:space="preserve">. c) </w:t>
      </w:r>
      <w:r w:rsidRPr="00043E76">
        <w:rPr>
          <w:rFonts w:ascii="Times New Roman" w:eastAsia="Times New Roman" w:hAnsi="Times New Roman" w:cs="Times New Roman"/>
          <w:lang w:eastAsia="it-IT"/>
        </w:rPr>
        <w:t xml:space="preserve"> del Decreto Legislativo 231/2001 o altra sanzione che comporti il divieto di contrarre </w:t>
      </w:r>
      <w:r w:rsidR="0010401C" w:rsidRPr="00043E76">
        <w:rPr>
          <w:rFonts w:ascii="Times New Roman" w:eastAsia="Times New Roman" w:hAnsi="Times New Roman" w:cs="Times New Roman"/>
          <w:lang w:eastAsia="it-IT"/>
        </w:rPr>
        <w:t>con la pubblica amministrazione</w:t>
      </w:r>
      <w:r w:rsidRPr="00043E76">
        <w:rPr>
          <w:rFonts w:ascii="Times New Roman" w:eastAsia="Times New Roman" w:hAnsi="Times New Roman" w:cs="Times New Roman"/>
          <w:lang w:eastAsia="it-IT"/>
        </w:rPr>
        <w:t xml:space="preserve"> </w:t>
      </w:r>
      <w:r w:rsidR="0010401C" w:rsidRPr="00043E76">
        <w:rPr>
          <w:rFonts w:ascii="Times New Roman" w:hAnsi="Times New Roman" w:cs="Times New Roman"/>
          <w:color w:val="FF0000"/>
        </w:rPr>
        <w:t>(</w:t>
      </w:r>
      <w:r w:rsidR="0010401C" w:rsidRPr="00043E76">
        <w:rPr>
          <w:rFonts w:ascii="Times New Roman" w:hAnsi="Times New Roman" w:cs="Times New Roman"/>
          <w:i/>
          <w:color w:val="FF0000"/>
        </w:rPr>
        <w:t>ad esempio: per atti o comportamenti discriminatori in ragione della razza, del gruppo etnico o linguistico, della provenienza geografica, della confessione religiosa o della cittadinanza, ai sensi dell’articolo 44, comma 11, del decreto legislativo n. 286 del 1998; per emissione di assegni senza copertura ai sensi degli articoli 5, comma 2, e 5-bis della legge n. 386 del 1990, esclusione dagli appalti disposta ai sensi dell’articolo 36, quarto comma, della legge n. 300 del 1970; divieto imposto dall’art. 53, comma 16-ter, del decreto legislativo n. 165 del 2001; incapacità a contrattare imposta o divieto di concludere contratti imposti in applicazione degli articoli 32-quater o 603-ter del codice penale</w:t>
      </w:r>
      <w:r w:rsidR="0010401C" w:rsidRPr="00043E76">
        <w:rPr>
          <w:rFonts w:ascii="Times New Roman" w:hAnsi="Times New Roman" w:cs="Times New Roman"/>
          <w:color w:val="FF0000"/>
        </w:rPr>
        <w:t xml:space="preserve">) </w:t>
      </w:r>
      <w:r w:rsidR="008113EA" w:rsidRPr="00043E76">
        <w:rPr>
          <w:rFonts w:ascii="Times New Roman" w:eastAsia="Times New Roman" w:hAnsi="Times New Roman" w:cs="Times New Roman"/>
          <w:lang w:eastAsia="it-IT"/>
        </w:rPr>
        <w:t xml:space="preserve">compresi i </w:t>
      </w:r>
      <w:r w:rsidRPr="00043E76">
        <w:rPr>
          <w:rFonts w:ascii="Times New Roman" w:eastAsia="Times New Roman" w:hAnsi="Times New Roman" w:cs="Times New Roman"/>
          <w:lang w:eastAsia="it-IT"/>
        </w:rPr>
        <w:t xml:space="preserve">provvedimenti </w:t>
      </w:r>
      <w:proofErr w:type="spellStart"/>
      <w:r w:rsidRPr="00043E76">
        <w:rPr>
          <w:rFonts w:ascii="Times New Roman" w:eastAsia="Times New Roman" w:hAnsi="Times New Roman" w:cs="Times New Roman"/>
          <w:lang w:eastAsia="it-IT"/>
        </w:rPr>
        <w:t>interdittivi</w:t>
      </w:r>
      <w:proofErr w:type="spellEnd"/>
      <w:r w:rsidRPr="00043E76">
        <w:rPr>
          <w:rFonts w:ascii="Times New Roman" w:eastAsia="Times New Roman" w:hAnsi="Times New Roman" w:cs="Times New Roman"/>
          <w:lang w:eastAsia="it-IT"/>
        </w:rPr>
        <w:t xml:space="preserve"> di cui all'articolo 14 del decreto legislativo 9 aprile 2008, n. 81;</w:t>
      </w:r>
    </w:p>
    <w:p w:rsidR="00043E76" w:rsidRPr="00043E76" w:rsidRDefault="00043E76" w:rsidP="00043E76">
      <w:pPr>
        <w:pStyle w:val="Paragrafoelenco"/>
        <w:widowControl w:val="0"/>
        <w:numPr>
          <w:ilvl w:val="0"/>
          <w:numId w:val="16"/>
        </w:numPr>
        <w:spacing w:before="120" w:after="0" w:line="240" w:lineRule="auto"/>
        <w:ind w:left="283" w:hanging="425"/>
        <w:contextualSpacing w:val="0"/>
        <w:jc w:val="both"/>
        <w:rPr>
          <w:rFonts w:ascii="Times New Roman" w:hAnsi="Times New Roman" w:cs="Times New Roman"/>
        </w:rPr>
      </w:pPr>
      <w:r w:rsidRPr="00043E76">
        <w:rPr>
          <w:rFonts w:ascii="Times New Roman" w:hAnsi="Times New Roman" w:cs="Times New Roman"/>
        </w:rPr>
        <w:lastRenderedPageBreak/>
        <w:t xml:space="preserve">art. 80, comma 5, </w:t>
      </w:r>
      <w:proofErr w:type="spellStart"/>
      <w:r w:rsidRPr="00043E76">
        <w:rPr>
          <w:rFonts w:ascii="Times New Roman" w:hAnsi="Times New Roman" w:cs="Times New Roman"/>
        </w:rPr>
        <w:t>lett</w:t>
      </w:r>
      <w:proofErr w:type="spellEnd"/>
      <w:r w:rsidRPr="00043E76">
        <w:rPr>
          <w:rFonts w:ascii="Times New Roman" w:hAnsi="Times New Roman" w:cs="Times New Roman"/>
        </w:rPr>
        <w:t>. f-bis): che l’operatore economico che rappresenta non ha presentato nella procedura di gara in corso o negli affidamenti di subappalti documentazione o dichiarazioni non veritiere;</w:t>
      </w:r>
    </w:p>
    <w:p w:rsidR="00043E76" w:rsidRPr="00043E76" w:rsidRDefault="00043E76" w:rsidP="00043E76">
      <w:pPr>
        <w:pStyle w:val="Paragrafoelenco"/>
        <w:widowControl w:val="0"/>
        <w:numPr>
          <w:ilvl w:val="0"/>
          <w:numId w:val="16"/>
        </w:numPr>
        <w:spacing w:before="120" w:after="0" w:line="240" w:lineRule="auto"/>
        <w:ind w:left="283" w:hanging="425"/>
        <w:contextualSpacing w:val="0"/>
        <w:jc w:val="both"/>
        <w:rPr>
          <w:rFonts w:ascii="Times New Roman" w:hAnsi="Times New Roman" w:cs="Times New Roman"/>
          <w:color w:val="31849B" w:themeColor="accent5" w:themeShade="BF"/>
        </w:rPr>
      </w:pPr>
      <w:r w:rsidRPr="00043E76">
        <w:rPr>
          <w:rFonts w:ascii="Times New Roman" w:hAnsi="Times New Roman" w:cs="Times New Roman"/>
        </w:rPr>
        <w:t xml:space="preserve"> art. 80, comma 5, </w:t>
      </w:r>
      <w:proofErr w:type="spellStart"/>
      <w:r w:rsidRPr="00043E76">
        <w:rPr>
          <w:rFonts w:ascii="Times New Roman" w:hAnsi="Times New Roman" w:cs="Times New Roman"/>
        </w:rPr>
        <w:t>lett</w:t>
      </w:r>
      <w:proofErr w:type="spellEnd"/>
      <w:r w:rsidRPr="00043E76">
        <w:rPr>
          <w:rFonts w:ascii="Times New Roman" w:hAnsi="Times New Roman" w:cs="Times New Roman"/>
        </w:rPr>
        <w:t>. f-ter): che l’operatore economico che rappresenta non risulta iscritto nel casellario informatico tenuto dall’Osservatorio dell’ANAC per aver presentato falsa dichiarazione o falsa documentazione nelle procedure di gara e negli affidamenti di subappalto</w:t>
      </w:r>
      <w:r w:rsidRPr="00043E76">
        <w:rPr>
          <w:rFonts w:ascii="Times New Roman" w:hAnsi="Times New Roman" w:cs="Times New Roman"/>
          <w:color w:val="31849B" w:themeColor="accent5" w:themeShade="BF"/>
        </w:rPr>
        <w:t xml:space="preserve"> </w:t>
      </w:r>
      <w:r w:rsidRPr="00043E76">
        <w:rPr>
          <w:rFonts w:ascii="Times New Roman" w:hAnsi="Times New Roman" w:cs="Times New Roman"/>
          <w:color w:val="FF0000"/>
        </w:rPr>
        <w:t>(il motivo di esclusione perdura fino a quando opera l’iscrizione nel casellario informatico)</w:t>
      </w:r>
      <w:r w:rsidRPr="00043E76">
        <w:rPr>
          <w:rFonts w:ascii="Times New Roman" w:hAnsi="Times New Roman" w:cs="Times New Roman"/>
          <w:color w:val="31849B" w:themeColor="accent5" w:themeShade="BF"/>
        </w:rPr>
        <w:t>;</w:t>
      </w:r>
    </w:p>
    <w:p w:rsidR="00BA4CB7" w:rsidRPr="00043E76" w:rsidRDefault="00BA4CB7" w:rsidP="00043E76">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w:t>
      </w:r>
      <w:r w:rsidR="00782595" w:rsidRPr="00043E76">
        <w:rPr>
          <w:rFonts w:ascii="Times New Roman" w:eastAsia="Times New Roman" w:hAnsi="Times New Roman" w:cs="Times New Roman"/>
          <w:u w:val="single"/>
          <w:lang w:eastAsia="it-IT"/>
        </w:rPr>
        <w:t xml:space="preserve"> </w:t>
      </w:r>
      <w:r w:rsidRPr="00043E76">
        <w:rPr>
          <w:rFonts w:ascii="Times New Roman" w:eastAsia="Times New Roman" w:hAnsi="Times New Roman" w:cs="Times New Roman"/>
          <w:u w:val="single"/>
          <w:lang w:eastAsia="it-IT"/>
        </w:rPr>
        <w:t>g)</w:t>
      </w:r>
      <w:r w:rsidRPr="00043E76">
        <w:rPr>
          <w:rFonts w:ascii="Times New Roman" w:eastAsia="Times New Roman" w:hAnsi="Times New Roman" w:cs="Times New Roman"/>
          <w:lang w:eastAsia="it-IT"/>
        </w:rPr>
        <w:t xml:space="preserve">: che </w:t>
      </w:r>
      <w:r w:rsidR="0010401C" w:rsidRPr="00043E76">
        <w:rPr>
          <w:rFonts w:ascii="Times New Roman" w:eastAsia="Times New Roman" w:hAnsi="Times New Roman" w:cs="Times New Roman"/>
          <w:lang w:eastAsia="it-IT"/>
        </w:rPr>
        <w:t>l’operatore economico che rappresenta non risulta iscritto</w:t>
      </w:r>
      <w:r w:rsidRPr="00043E76">
        <w:rPr>
          <w:rFonts w:ascii="Times New Roman" w:eastAsia="Times New Roman" w:hAnsi="Times New Roman" w:cs="Times New Roman"/>
          <w:lang w:eastAsia="it-IT"/>
        </w:rPr>
        <w:t xml:space="preserve"> nel casellario informatico </w:t>
      </w:r>
      <w:r w:rsidR="0010401C" w:rsidRPr="00043E76">
        <w:rPr>
          <w:rFonts w:ascii="Times New Roman" w:eastAsia="Times New Roman" w:hAnsi="Times New Roman" w:cs="Times New Roman"/>
          <w:lang w:eastAsia="it-IT"/>
        </w:rPr>
        <w:t xml:space="preserve">tenuto dall’Osservatorio dell’ANAC </w:t>
      </w:r>
      <w:r w:rsidRPr="00043E76">
        <w:rPr>
          <w:rFonts w:ascii="Times New Roman" w:eastAsia="Times New Roman" w:hAnsi="Times New Roman" w:cs="Times New Roman"/>
          <w:lang w:eastAsia="it-IT"/>
        </w:rPr>
        <w:t>per aver presentato falsa dichiarazione o falsa documentazione ai fini del rilascio dell’attestazione di qualificazione, per il periodo durante il quale perdura l'iscrizione;</w:t>
      </w:r>
    </w:p>
    <w:p w:rsidR="00BA4CB7" w:rsidRPr="00962B4C" w:rsidRDefault="00BA4CB7" w:rsidP="00043E76">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962B4C">
        <w:rPr>
          <w:rFonts w:ascii="Times New Roman" w:eastAsia="Times New Roman" w:hAnsi="Times New Roman" w:cs="Times New Roman"/>
          <w:u w:val="single"/>
          <w:lang w:eastAsia="it-IT"/>
        </w:rPr>
        <w:t xml:space="preserve">art. 80, comma 5, </w:t>
      </w:r>
      <w:proofErr w:type="spellStart"/>
      <w:r w:rsidRPr="00962B4C">
        <w:rPr>
          <w:rFonts w:ascii="Times New Roman" w:eastAsia="Times New Roman" w:hAnsi="Times New Roman" w:cs="Times New Roman"/>
          <w:u w:val="single"/>
          <w:lang w:eastAsia="it-IT"/>
        </w:rPr>
        <w:t>lett</w:t>
      </w:r>
      <w:proofErr w:type="spellEnd"/>
      <w:r w:rsidRPr="00962B4C">
        <w:rPr>
          <w:rFonts w:ascii="Times New Roman" w:eastAsia="Times New Roman" w:hAnsi="Times New Roman" w:cs="Times New Roman"/>
          <w:u w:val="single"/>
          <w:lang w:eastAsia="it-IT"/>
        </w:rPr>
        <w:t>.</w:t>
      </w:r>
      <w:r w:rsidR="00782595" w:rsidRPr="00962B4C">
        <w:rPr>
          <w:rFonts w:ascii="Times New Roman" w:eastAsia="Times New Roman" w:hAnsi="Times New Roman" w:cs="Times New Roman"/>
          <w:u w:val="single"/>
          <w:lang w:eastAsia="it-IT"/>
        </w:rPr>
        <w:t xml:space="preserve"> </w:t>
      </w:r>
      <w:r w:rsidRPr="00962B4C">
        <w:rPr>
          <w:rFonts w:ascii="Times New Roman" w:eastAsia="Times New Roman" w:hAnsi="Times New Roman" w:cs="Times New Roman"/>
          <w:u w:val="single"/>
          <w:lang w:eastAsia="it-IT"/>
        </w:rPr>
        <w:t>h)</w:t>
      </w:r>
      <w:r w:rsidRPr="00962B4C">
        <w:rPr>
          <w:rFonts w:ascii="Times New Roman" w:eastAsia="Times New Roman" w:hAnsi="Times New Roman" w:cs="Times New Roman"/>
          <w:lang w:eastAsia="it-IT"/>
        </w:rPr>
        <w:t>: di non aver violato il divieto di intestazione fiduciaria posto dall’art. 1</w:t>
      </w:r>
      <w:r w:rsidR="0010401C" w:rsidRPr="00962B4C">
        <w:rPr>
          <w:rFonts w:ascii="Times New Roman" w:eastAsia="Times New Roman" w:hAnsi="Times New Roman" w:cs="Times New Roman"/>
          <w:lang w:eastAsia="it-IT"/>
        </w:rPr>
        <w:t xml:space="preserve">7 della Legge 19/03/1990, n. 55. </w:t>
      </w:r>
      <w:r w:rsidR="0010401C" w:rsidRPr="00962B4C">
        <w:rPr>
          <w:rFonts w:ascii="Times New Roman" w:eastAsia="Times New Roman" w:hAnsi="Times New Roman" w:cs="Times New Roman"/>
          <w:color w:val="FF0000"/>
          <w:lang w:eastAsia="it-IT"/>
        </w:rPr>
        <w:t>(</w:t>
      </w:r>
      <w:r w:rsidRPr="00962B4C">
        <w:rPr>
          <w:rFonts w:ascii="Times New Roman" w:eastAsia="Times New Roman" w:hAnsi="Times New Roman" w:cs="Times New Roman"/>
          <w:color w:val="FF0000"/>
          <w:lang w:eastAsia="it-IT"/>
        </w:rPr>
        <w:t>L'esclusione ha durata di un anno decorrente dall'accertamento definitivo della violazione e va comunque disposta se la violazione non è stata rimossa</w:t>
      </w:r>
      <w:r w:rsidR="0010401C" w:rsidRPr="00962B4C">
        <w:rPr>
          <w:rFonts w:ascii="Times New Roman" w:eastAsia="Times New Roman" w:hAnsi="Times New Roman" w:cs="Times New Roman"/>
          <w:color w:val="FF0000"/>
          <w:lang w:eastAsia="it-IT"/>
        </w:rPr>
        <w:t>)</w:t>
      </w:r>
      <w:r w:rsidRPr="00962B4C">
        <w:rPr>
          <w:rFonts w:ascii="Times New Roman" w:eastAsia="Times New Roman" w:hAnsi="Times New Roman" w:cs="Times New Roman"/>
          <w:lang w:eastAsia="it-IT"/>
        </w:rPr>
        <w:t>;</w:t>
      </w:r>
    </w:p>
    <w:p w:rsidR="00BA4CB7" w:rsidRPr="00962B4C" w:rsidRDefault="00BA4CB7" w:rsidP="00962B4C">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962B4C">
        <w:rPr>
          <w:rFonts w:ascii="Times New Roman" w:eastAsia="Times New Roman" w:hAnsi="Times New Roman" w:cs="Times New Roman"/>
          <w:u w:val="single"/>
          <w:lang w:eastAsia="it-IT"/>
        </w:rPr>
        <w:t xml:space="preserve">art. 80, comma 5, </w:t>
      </w:r>
      <w:proofErr w:type="spellStart"/>
      <w:r w:rsidRPr="00962B4C">
        <w:rPr>
          <w:rFonts w:ascii="Times New Roman" w:eastAsia="Times New Roman" w:hAnsi="Times New Roman" w:cs="Times New Roman"/>
          <w:u w:val="single"/>
          <w:lang w:eastAsia="it-IT"/>
        </w:rPr>
        <w:t>lett</w:t>
      </w:r>
      <w:proofErr w:type="spellEnd"/>
      <w:r w:rsidRPr="00962B4C">
        <w:rPr>
          <w:rFonts w:ascii="Times New Roman" w:eastAsia="Times New Roman" w:hAnsi="Times New Roman" w:cs="Times New Roman"/>
          <w:u w:val="single"/>
          <w:lang w:eastAsia="it-IT"/>
        </w:rPr>
        <w:t>.</w:t>
      </w:r>
      <w:r w:rsidR="00782595" w:rsidRPr="00962B4C">
        <w:rPr>
          <w:rFonts w:ascii="Times New Roman" w:eastAsia="Times New Roman" w:hAnsi="Times New Roman" w:cs="Times New Roman"/>
          <w:u w:val="single"/>
          <w:lang w:eastAsia="it-IT"/>
        </w:rPr>
        <w:t xml:space="preserve"> </w:t>
      </w:r>
      <w:r w:rsidRPr="00962B4C">
        <w:rPr>
          <w:rFonts w:ascii="Times New Roman" w:eastAsia="Times New Roman" w:hAnsi="Times New Roman" w:cs="Times New Roman"/>
          <w:u w:val="single"/>
          <w:lang w:eastAsia="it-IT"/>
        </w:rPr>
        <w:t>i)</w:t>
      </w:r>
      <w:r w:rsidRPr="00962B4C">
        <w:rPr>
          <w:rFonts w:ascii="Times New Roman" w:eastAsia="Times New Roman" w:hAnsi="Times New Roman" w:cs="Times New Roman"/>
          <w:lang w:eastAsia="it-IT"/>
        </w:rPr>
        <w:t xml:space="preserve">: </w:t>
      </w:r>
    </w:p>
    <w:p w:rsidR="00BA4CB7" w:rsidRPr="00962B4C" w:rsidRDefault="00962B4C" w:rsidP="00553AAB">
      <w:pPr>
        <w:widowControl w:val="0"/>
        <w:overflowPunct w:val="0"/>
        <w:autoSpaceDE w:val="0"/>
        <w:autoSpaceDN w:val="0"/>
        <w:adjustRightInd w:val="0"/>
        <w:spacing w:after="0" w:line="240" w:lineRule="auto"/>
        <w:ind w:left="993" w:hanging="426"/>
        <w:jc w:val="both"/>
        <w:textAlignment w:val="baseline"/>
        <w:rPr>
          <w:rFonts w:ascii="Times New Roman" w:eastAsia="Times New Roman" w:hAnsi="Times New Roman" w:cs="Times New Roman"/>
          <w:lang w:eastAsia="it-IT"/>
        </w:rPr>
      </w:pPr>
      <w:r w:rsidRPr="00043E76">
        <w:rPr>
          <w:rFonts w:ascii="Times New Roman" w:hAnsi="Times New Roman" w:cs="Times New Roman"/>
          <w:b/>
          <w:sz w:val="28"/>
        </w:rPr>
        <w:t>□</w:t>
      </w:r>
      <w:r>
        <w:rPr>
          <w:rFonts w:ascii="Times New Roman" w:hAnsi="Times New Roman" w:cs="Times New Roman"/>
          <w:b/>
          <w:sz w:val="28"/>
        </w:rPr>
        <w:tab/>
      </w:r>
      <w:r w:rsidR="00BA4CB7" w:rsidRPr="00962B4C">
        <w:rPr>
          <w:rFonts w:ascii="Times New Roman" w:eastAsia="Times New Roman" w:hAnsi="Times New Roman" w:cs="Times New Roman"/>
          <w:lang w:eastAsia="it-IT"/>
        </w:rPr>
        <w:t>di essere in regola con le norme che disciplinano il diritto al lavoro dei disabili, ai sensi e per gli effetti dell'art. 17 della Legge n. 68/99</w:t>
      </w:r>
      <w:r w:rsidR="003B00FB" w:rsidRPr="00962B4C">
        <w:rPr>
          <w:rFonts w:ascii="Times New Roman" w:eastAsia="Times New Roman" w:hAnsi="Times New Roman" w:cs="Times New Roman"/>
          <w:lang w:eastAsia="it-IT"/>
        </w:rPr>
        <w:t xml:space="preserve"> </w:t>
      </w:r>
      <w:r w:rsidR="003B00FB" w:rsidRPr="00962B4C">
        <w:rPr>
          <w:rFonts w:ascii="Times New Roman" w:hAnsi="Times New Roman" w:cs="Times New Roman"/>
          <w:color w:val="FF0000"/>
        </w:rPr>
        <w:t>(nel caso di concorrente che occupa più di 35 dipendenti oppure nel caso di concorrente che occupa da 15 a 35 dipendenti che abbia effettuato una nuova assunzione dopo il 18 gennaio 2000)</w:t>
      </w:r>
      <w:r w:rsidR="00BA4CB7" w:rsidRPr="00962B4C">
        <w:rPr>
          <w:rFonts w:ascii="Times New Roman" w:eastAsia="Times New Roman" w:hAnsi="Times New Roman" w:cs="Times New Roman"/>
          <w:lang w:eastAsia="it-IT"/>
        </w:rPr>
        <w:t>;</w:t>
      </w:r>
    </w:p>
    <w:p w:rsidR="00BA4CB7" w:rsidRPr="00962B4C" w:rsidRDefault="00BA4CB7" w:rsidP="00BA4CB7">
      <w:pPr>
        <w:widowControl w:val="0"/>
        <w:overflowPunct w:val="0"/>
        <w:autoSpaceDE w:val="0"/>
        <w:autoSpaceDN w:val="0"/>
        <w:adjustRightInd w:val="0"/>
        <w:spacing w:after="0" w:line="240" w:lineRule="auto"/>
        <w:ind w:left="600"/>
        <w:jc w:val="both"/>
        <w:textAlignment w:val="baseline"/>
        <w:rPr>
          <w:rFonts w:ascii="Times New Roman" w:eastAsia="Times New Roman" w:hAnsi="Times New Roman" w:cs="Times New Roman"/>
          <w:b/>
          <w:lang w:eastAsia="it-IT"/>
        </w:rPr>
      </w:pPr>
      <w:proofErr w:type="gramStart"/>
      <w:r w:rsidRPr="00962B4C">
        <w:rPr>
          <w:rFonts w:ascii="Times New Roman" w:eastAsia="Times New Roman" w:hAnsi="Times New Roman" w:cs="Times New Roman"/>
          <w:b/>
          <w:lang w:eastAsia="it-IT"/>
        </w:rPr>
        <w:t>oppure</w:t>
      </w:r>
      <w:proofErr w:type="gramEnd"/>
    </w:p>
    <w:p w:rsidR="00BA4CB7" w:rsidRPr="00962B4C" w:rsidRDefault="00962B4C" w:rsidP="00553AAB">
      <w:pPr>
        <w:widowControl w:val="0"/>
        <w:overflowPunct w:val="0"/>
        <w:autoSpaceDE w:val="0"/>
        <w:autoSpaceDN w:val="0"/>
        <w:adjustRightInd w:val="0"/>
        <w:spacing w:after="0" w:line="240" w:lineRule="auto"/>
        <w:ind w:left="993" w:hanging="426"/>
        <w:jc w:val="both"/>
        <w:textAlignment w:val="baseline"/>
        <w:rPr>
          <w:rFonts w:ascii="Times New Roman" w:hAnsi="Times New Roman" w:cs="Times New Roman"/>
          <w:color w:val="FF0000"/>
        </w:rPr>
      </w:pPr>
      <w:r w:rsidRPr="00962B4C">
        <w:rPr>
          <w:rFonts w:ascii="Times New Roman" w:hAnsi="Times New Roman" w:cs="Times New Roman"/>
          <w:b/>
          <w:sz w:val="28"/>
        </w:rPr>
        <w:t>□</w:t>
      </w:r>
      <w:r w:rsidR="00BA4CB7" w:rsidRPr="00962B4C">
        <w:rPr>
          <w:rFonts w:ascii="Times New Roman" w:eastAsia="Times New Roman" w:hAnsi="Times New Roman" w:cs="Times New Roman"/>
          <w:lang w:eastAsia="it-IT"/>
        </w:rPr>
        <w:t xml:space="preserve"> </w:t>
      </w:r>
      <w:r w:rsidR="00553AAB" w:rsidRPr="00962B4C">
        <w:rPr>
          <w:rFonts w:ascii="Times New Roman" w:eastAsia="Times New Roman" w:hAnsi="Times New Roman" w:cs="Times New Roman"/>
          <w:lang w:eastAsia="it-IT"/>
        </w:rPr>
        <w:tab/>
      </w:r>
      <w:r w:rsidR="00BA4CB7" w:rsidRPr="00962B4C">
        <w:rPr>
          <w:rFonts w:ascii="Times New Roman" w:eastAsia="Times New Roman" w:hAnsi="Times New Roman" w:cs="Times New Roman"/>
          <w:lang w:eastAsia="it-IT"/>
        </w:rPr>
        <w:t xml:space="preserve">di non essere soggetti alla normativa di cui alla Legge n. 68/99 sul diritto al lavoro dei disabili </w:t>
      </w:r>
      <w:r w:rsidR="003B00FB" w:rsidRPr="00962B4C">
        <w:rPr>
          <w:rFonts w:ascii="Times New Roman" w:eastAsia="Times New Roman" w:hAnsi="Times New Roman" w:cs="Times New Roman"/>
          <w:color w:val="FF0000"/>
          <w:lang w:eastAsia="it-IT"/>
        </w:rPr>
        <w:t>(</w:t>
      </w:r>
      <w:r w:rsidR="003B00FB" w:rsidRPr="00962B4C">
        <w:rPr>
          <w:rFonts w:ascii="Times New Roman" w:hAnsi="Times New Roman" w:cs="Times New Roman"/>
          <w:color w:val="FF0000"/>
        </w:rPr>
        <w:t>nel caso di concorrente che occupa non più di 15 dipendenti oppure nel caso di concorrente che occupa da 15 a 35 dipendenti qualora non abbia effettuato nuove assunzioni dopo il 18 gennaio 2000)</w:t>
      </w:r>
    </w:p>
    <w:p w:rsidR="00553AAB" w:rsidRPr="00BC4A70" w:rsidRDefault="00553AAB" w:rsidP="00553AAB">
      <w:pPr>
        <w:widowControl w:val="0"/>
        <w:overflowPunct w:val="0"/>
        <w:autoSpaceDE w:val="0"/>
        <w:autoSpaceDN w:val="0"/>
        <w:adjustRightInd w:val="0"/>
        <w:spacing w:after="0" w:line="240" w:lineRule="auto"/>
        <w:ind w:left="993" w:hanging="426"/>
        <w:jc w:val="both"/>
        <w:textAlignment w:val="baseline"/>
        <w:rPr>
          <w:rFonts w:ascii="Times New Roman" w:eastAsia="Times New Roman" w:hAnsi="Times New Roman" w:cs="Times New Roman"/>
          <w:highlight w:val="yellow"/>
          <w:lang w:eastAsia="it-IT"/>
        </w:rPr>
      </w:pPr>
    </w:p>
    <w:p w:rsidR="00BA4CB7" w:rsidRPr="006077E7" w:rsidRDefault="00BA4CB7" w:rsidP="006077E7">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6077E7">
        <w:rPr>
          <w:rFonts w:ascii="Times New Roman" w:eastAsia="Times New Roman" w:hAnsi="Times New Roman" w:cs="Times New Roman"/>
          <w:u w:val="single"/>
          <w:lang w:eastAsia="it-IT"/>
        </w:rPr>
        <w:t xml:space="preserve">art. 80, comma 5, </w:t>
      </w:r>
      <w:proofErr w:type="spellStart"/>
      <w:r w:rsidRPr="006077E7">
        <w:rPr>
          <w:rFonts w:ascii="Times New Roman" w:eastAsia="Times New Roman" w:hAnsi="Times New Roman" w:cs="Times New Roman"/>
          <w:u w:val="single"/>
          <w:lang w:eastAsia="it-IT"/>
        </w:rPr>
        <w:t>lett</w:t>
      </w:r>
      <w:proofErr w:type="spellEnd"/>
      <w:r w:rsidRPr="006077E7">
        <w:rPr>
          <w:rFonts w:ascii="Times New Roman" w:eastAsia="Times New Roman" w:hAnsi="Times New Roman" w:cs="Times New Roman"/>
          <w:u w:val="single"/>
          <w:lang w:eastAsia="it-IT"/>
        </w:rPr>
        <w:t>.</w:t>
      </w:r>
      <w:r w:rsidR="00782595" w:rsidRPr="006077E7">
        <w:rPr>
          <w:rFonts w:ascii="Times New Roman" w:eastAsia="Times New Roman" w:hAnsi="Times New Roman" w:cs="Times New Roman"/>
          <w:u w:val="single"/>
          <w:lang w:eastAsia="it-IT"/>
        </w:rPr>
        <w:t xml:space="preserve"> </w:t>
      </w:r>
      <w:r w:rsidRPr="006077E7">
        <w:rPr>
          <w:rFonts w:ascii="Times New Roman" w:eastAsia="Times New Roman" w:hAnsi="Times New Roman" w:cs="Times New Roman"/>
          <w:u w:val="single"/>
          <w:lang w:eastAsia="it-IT"/>
        </w:rPr>
        <w:t>l)</w:t>
      </w:r>
      <w:r w:rsidRPr="006077E7">
        <w:rPr>
          <w:rFonts w:ascii="Times New Roman" w:eastAsia="Times New Roman" w:hAnsi="Times New Roman" w:cs="Times New Roman"/>
          <w:lang w:eastAsia="it-IT"/>
        </w:rPr>
        <w:t>:</w:t>
      </w:r>
    </w:p>
    <w:p w:rsidR="00BA4CB7" w:rsidRPr="006077E7" w:rsidRDefault="006077E7" w:rsidP="00553AAB">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00553AAB" w:rsidRPr="006077E7">
        <w:rPr>
          <w:rFonts w:ascii="Times New Roman" w:eastAsia="Times New Roman" w:hAnsi="Times New Roman" w:cs="Times New Roman"/>
          <w:lang w:eastAsia="it-IT"/>
        </w:rPr>
        <w:tab/>
      </w:r>
      <w:r w:rsidR="00BA4CB7" w:rsidRPr="006077E7">
        <w:rPr>
          <w:rFonts w:ascii="Times New Roman" w:eastAsia="Times New Roman" w:hAnsi="Times New Roman" w:cs="Times New Roman"/>
          <w:lang w:eastAsia="it-IT"/>
        </w:rPr>
        <w:t xml:space="preserve">che </w:t>
      </w:r>
      <w:r w:rsidR="00BA4CB7" w:rsidRPr="006077E7">
        <w:rPr>
          <w:rFonts w:ascii="Times New Roman" w:eastAsia="Times New Roman" w:hAnsi="Times New Roman" w:cs="Times New Roman"/>
          <w:b/>
          <w:lang w:eastAsia="it-IT"/>
        </w:rPr>
        <w:t>non è stato vittima</w:t>
      </w:r>
      <w:r w:rsidR="00BA4CB7" w:rsidRPr="006077E7">
        <w:rPr>
          <w:rFonts w:ascii="Times New Roman" w:eastAsia="Times New Roman" w:hAnsi="Times New Roman" w:cs="Times New Roman"/>
          <w:lang w:eastAsia="it-IT"/>
        </w:rPr>
        <w:t xml:space="preserve"> dei reati previsti e puniti dagli articoli 317 e 629 del codice penale, aggravati ai sensi dell’art. 7 del Decreto Legge 13 maggio 1991 n. 151, convertito con modificazioni dalla Legge 12 luglio 1991 n. 203 (soggetti passivi dei reati di concussione o di estorsione) e pertanto non ha denunciato all’Autorità Giudiziaria;</w:t>
      </w:r>
    </w:p>
    <w:p w:rsidR="00BA4CB7" w:rsidRPr="006077E7" w:rsidRDefault="00BA4CB7" w:rsidP="00BA4CB7">
      <w:pPr>
        <w:spacing w:after="0" w:line="240" w:lineRule="auto"/>
        <w:ind w:left="975" w:firstLine="16"/>
        <w:jc w:val="both"/>
        <w:rPr>
          <w:rFonts w:ascii="Times New Roman" w:eastAsia="Times New Roman" w:hAnsi="Times New Roman" w:cs="Times New Roman"/>
          <w:b/>
          <w:lang w:eastAsia="it-IT"/>
        </w:rPr>
      </w:pPr>
      <w:proofErr w:type="gramStart"/>
      <w:r w:rsidRPr="006077E7">
        <w:rPr>
          <w:rFonts w:ascii="Times New Roman" w:eastAsia="Times New Roman" w:hAnsi="Times New Roman" w:cs="Times New Roman"/>
          <w:b/>
          <w:lang w:eastAsia="it-IT"/>
        </w:rPr>
        <w:t>oppure</w:t>
      </w:r>
      <w:proofErr w:type="gramEnd"/>
    </w:p>
    <w:p w:rsidR="00BA4CB7" w:rsidRPr="006077E7" w:rsidRDefault="006077E7" w:rsidP="00553AAB">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00553AAB" w:rsidRPr="006077E7">
        <w:rPr>
          <w:rFonts w:ascii="Times New Roman" w:eastAsia="Times New Roman" w:hAnsi="Times New Roman" w:cs="Times New Roman"/>
          <w:lang w:eastAsia="it-IT"/>
        </w:rPr>
        <w:tab/>
      </w:r>
      <w:r w:rsidR="00BA4CB7" w:rsidRPr="006077E7">
        <w:rPr>
          <w:rFonts w:ascii="Times New Roman" w:eastAsia="Times New Roman" w:hAnsi="Times New Roman" w:cs="Times New Roman"/>
          <w:lang w:eastAsia="it-IT"/>
        </w:rPr>
        <w:t xml:space="preserve">che </w:t>
      </w:r>
      <w:r w:rsidR="00BA4CB7" w:rsidRPr="006077E7">
        <w:rPr>
          <w:rFonts w:ascii="Times New Roman" w:eastAsia="Times New Roman" w:hAnsi="Times New Roman" w:cs="Times New Roman"/>
          <w:b/>
          <w:lang w:eastAsia="it-IT"/>
        </w:rPr>
        <w:t>essendo stato vittima</w:t>
      </w:r>
      <w:r w:rsidR="00BA4CB7" w:rsidRPr="006077E7">
        <w:rPr>
          <w:rFonts w:ascii="Times New Roman" w:eastAsia="Times New Roman" w:hAnsi="Times New Roman" w:cs="Times New Roman"/>
          <w:lang w:eastAsia="it-IT"/>
        </w:rPr>
        <w:t xml:space="preserve"> dei reati previsti e puniti dagli articoli 317 e 629 del Codice Penale, aggravati ai sensi dell’art. 7 del Decreto Legge 13 maggio 1991 n. 151, convertito con modificazioni dalla Legge 12 luglio 1991 n. 203, </w:t>
      </w:r>
      <w:r w:rsidR="00BA4CB7" w:rsidRPr="006077E7">
        <w:rPr>
          <w:rFonts w:ascii="Times New Roman" w:eastAsia="Times New Roman" w:hAnsi="Times New Roman" w:cs="Times New Roman"/>
          <w:b/>
          <w:i/>
          <w:lang w:eastAsia="it-IT"/>
        </w:rPr>
        <w:t>sono intervenuti</w:t>
      </w:r>
      <w:r w:rsidR="00BA4CB7" w:rsidRPr="006077E7">
        <w:rPr>
          <w:rFonts w:ascii="Times New Roman" w:eastAsia="Times New Roman" w:hAnsi="Times New Roman" w:cs="Times New Roman"/>
          <w:lang w:eastAsia="it-IT"/>
        </w:rPr>
        <w:t xml:space="preserve"> i casi previsti dall’art. 4 – comma 1 – Legge n. 689 del 24 novembre 1981 (stato di necessità);</w:t>
      </w:r>
    </w:p>
    <w:p w:rsidR="00BA4CB7" w:rsidRPr="006077E7" w:rsidRDefault="00BA4CB7" w:rsidP="00970212">
      <w:pPr>
        <w:spacing w:after="0" w:line="240" w:lineRule="auto"/>
        <w:ind w:left="900" w:firstLine="93"/>
        <w:jc w:val="both"/>
        <w:rPr>
          <w:rFonts w:ascii="Times New Roman" w:eastAsia="Times New Roman" w:hAnsi="Times New Roman" w:cs="Times New Roman"/>
          <w:b/>
          <w:lang w:eastAsia="it-IT"/>
        </w:rPr>
      </w:pPr>
      <w:proofErr w:type="gramStart"/>
      <w:r w:rsidRPr="006077E7">
        <w:rPr>
          <w:rFonts w:ascii="Times New Roman" w:eastAsia="Times New Roman" w:hAnsi="Times New Roman" w:cs="Times New Roman"/>
          <w:b/>
          <w:lang w:eastAsia="it-IT"/>
        </w:rPr>
        <w:t>oppure</w:t>
      </w:r>
      <w:proofErr w:type="gramEnd"/>
    </w:p>
    <w:p w:rsidR="00BA4CB7" w:rsidRPr="006077E7" w:rsidRDefault="006077E7" w:rsidP="00970212">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00BA4CB7" w:rsidRPr="006077E7">
        <w:rPr>
          <w:rFonts w:ascii="Times New Roman" w:eastAsia="Times New Roman" w:hAnsi="Times New Roman" w:cs="Times New Roman"/>
          <w:lang w:eastAsia="it-IT"/>
        </w:rPr>
        <w:t xml:space="preserve"> </w:t>
      </w:r>
      <w:r w:rsidR="00970212" w:rsidRPr="006077E7">
        <w:rPr>
          <w:rFonts w:ascii="Times New Roman" w:eastAsia="Times New Roman" w:hAnsi="Times New Roman" w:cs="Times New Roman"/>
          <w:lang w:eastAsia="it-IT"/>
        </w:rPr>
        <w:tab/>
      </w:r>
      <w:r w:rsidR="00BA4CB7" w:rsidRPr="006077E7">
        <w:rPr>
          <w:rFonts w:ascii="Times New Roman" w:eastAsia="Times New Roman" w:hAnsi="Times New Roman" w:cs="Times New Roman"/>
          <w:b/>
          <w:lang w:eastAsia="it-IT"/>
        </w:rPr>
        <w:t>è stato vittima</w:t>
      </w:r>
      <w:r w:rsidR="00BA4CB7" w:rsidRPr="006077E7">
        <w:rPr>
          <w:rFonts w:ascii="Times New Roman" w:eastAsia="Times New Roman" w:hAnsi="Times New Roman" w:cs="Times New Roman"/>
          <w:lang w:eastAsia="it-IT"/>
        </w:rPr>
        <w:t xml:space="preserve"> dei reati previsti e puniti dagli articoli 317 e 629 del Codice Penale, aggravati ai sensi dell’art. 7 del Decreto Legge 13 maggio 1991 n. 151, convertito con modificazioni dalla Legge 12 luglio 1991 n. 203, </w:t>
      </w:r>
      <w:r w:rsidR="00BA4CB7" w:rsidRPr="006077E7">
        <w:rPr>
          <w:rFonts w:ascii="Times New Roman" w:eastAsia="Times New Roman" w:hAnsi="Times New Roman" w:cs="Times New Roman"/>
          <w:b/>
          <w:i/>
          <w:lang w:eastAsia="it-IT"/>
        </w:rPr>
        <w:t>ed ha denunciato</w:t>
      </w:r>
      <w:r w:rsidR="00BA4CB7" w:rsidRPr="006077E7">
        <w:rPr>
          <w:rFonts w:ascii="Times New Roman" w:eastAsia="Times New Roman" w:hAnsi="Times New Roman" w:cs="Times New Roman"/>
          <w:lang w:eastAsia="it-IT"/>
        </w:rPr>
        <w:t xml:space="preserve"> tali fatti all’Autorità Giudiziaria tra cui ............................................................................................................</w:t>
      </w:r>
      <w:r w:rsidR="003B00FB" w:rsidRPr="006077E7">
        <w:rPr>
          <w:rFonts w:ascii="Times New Roman" w:eastAsia="Times New Roman" w:hAnsi="Times New Roman" w:cs="Times New Roman"/>
          <w:lang w:eastAsia="it-IT"/>
        </w:rPr>
        <w:t>...............</w:t>
      </w:r>
      <w:r w:rsidR="001F5A24" w:rsidRPr="006077E7">
        <w:rPr>
          <w:rFonts w:ascii="Times New Roman" w:eastAsia="Times New Roman" w:hAnsi="Times New Roman" w:cs="Times New Roman"/>
          <w:lang w:eastAsia="it-IT"/>
        </w:rPr>
        <w:t>...........................</w:t>
      </w:r>
    </w:p>
    <w:p w:rsidR="00C90B0A" w:rsidRPr="006077E7" w:rsidRDefault="00BA4CB7" w:rsidP="00970212">
      <w:pPr>
        <w:widowControl w:val="0"/>
        <w:spacing w:after="0" w:line="240" w:lineRule="auto"/>
        <w:ind w:left="993"/>
        <w:jc w:val="both"/>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w:t>
      </w:r>
      <w:r w:rsidR="00970212" w:rsidRPr="006077E7">
        <w:rPr>
          <w:rFonts w:ascii="Times New Roman" w:eastAsia="Times New Roman" w:hAnsi="Times New Roman" w:cs="Times New Roman"/>
          <w:lang w:eastAsia="it-IT"/>
        </w:rPr>
        <w:t>...............................</w:t>
      </w:r>
      <w:r w:rsidR="001F5A24" w:rsidRPr="006077E7">
        <w:rPr>
          <w:rFonts w:ascii="Times New Roman" w:eastAsia="Times New Roman" w:hAnsi="Times New Roman" w:cs="Times New Roman"/>
          <w:lang w:eastAsia="it-IT"/>
        </w:rPr>
        <w:t>.................................................................................................................................................</w:t>
      </w:r>
    </w:p>
    <w:p w:rsidR="00BA4CB7" w:rsidRPr="00BC4A70" w:rsidRDefault="00BA4CB7" w:rsidP="003B00FB">
      <w:pPr>
        <w:widowControl w:val="0"/>
        <w:spacing w:after="0" w:line="240" w:lineRule="auto"/>
        <w:jc w:val="both"/>
        <w:rPr>
          <w:rFonts w:ascii="Times New Roman" w:eastAsia="Times New Roman" w:hAnsi="Times New Roman" w:cs="Times New Roman"/>
          <w:highlight w:val="yellow"/>
          <w:lang w:eastAsia="it-IT"/>
        </w:rPr>
      </w:pPr>
    </w:p>
    <w:p w:rsidR="00BA4CB7" w:rsidRPr="006077E7" w:rsidRDefault="00BA4CB7" w:rsidP="006077E7">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 xml:space="preserve"> </w:t>
      </w:r>
      <w:r w:rsidRPr="006077E7">
        <w:rPr>
          <w:rFonts w:ascii="Times New Roman" w:eastAsia="Times New Roman" w:hAnsi="Times New Roman" w:cs="Times New Roman"/>
          <w:u w:val="single"/>
          <w:lang w:eastAsia="it-IT"/>
        </w:rPr>
        <w:t xml:space="preserve">art. 80, comma 5, </w:t>
      </w:r>
      <w:proofErr w:type="spellStart"/>
      <w:r w:rsidRPr="006077E7">
        <w:rPr>
          <w:rFonts w:ascii="Times New Roman" w:eastAsia="Times New Roman" w:hAnsi="Times New Roman" w:cs="Times New Roman"/>
          <w:u w:val="single"/>
          <w:lang w:eastAsia="it-IT"/>
        </w:rPr>
        <w:t>lett</w:t>
      </w:r>
      <w:proofErr w:type="spellEnd"/>
      <w:r w:rsidRPr="006077E7">
        <w:rPr>
          <w:rFonts w:ascii="Times New Roman" w:eastAsia="Times New Roman" w:hAnsi="Times New Roman" w:cs="Times New Roman"/>
          <w:u w:val="single"/>
          <w:lang w:eastAsia="it-IT"/>
        </w:rPr>
        <w:t>.</w:t>
      </w:r>
      <w:r w:rsidR="00621F22" w:rsidRPr="006077E7">
        <w:rPr>
          <w:rFonts w:ascii="Times New Roman" w:eastAsia="Times New Roman" w:hAnsi="Times New Roman" w:cs="Times New Roman"/>
          <w:u w:val="single"/>
          <w:lang w:eastAsia="it-IT"/>
        </w:rPr>
        <w:t xml:space="preserve"> </w:t>
      </w:r>
      <w:r w:rsidRPr="006077E7">
        <w:rPr>
          <w:rFonts w:ascii="Times New Roman" w:eastAsia="Times New Roman" w:hAnsi="Times New Roman" w:cs="Times New Roman"/>
          <w:u w:val="single"/>
          <w:lang w:eastAsia="it-IT"/>
        </w:rPr>
        <w:t>m)</w:t>
      </w:r>
      <w:r w:rsidR="00FA04C0" w:rsidRPr="006077E7">
        <w:rPr>
          <w:rFonts w:ascii="Times New Roman" w:eastAsia="Times New Roman" w:hAnsi="Times New Roman" w:cs="Times New Roman"/>
          <w:lang w:eastAsia="it-IT"/>
        </w:rPr>
        <w:t>:</w:t>
      </w:r>
    </w:p>
    <w:p w:rsidR="00BA4CB7" w:rsidRPr="006077E7" w:rsidRDefault="006077E7" w:rsidP="007961D9">
      <w:pPr>
        <w:spacing w:after="0" w:line="240" w:lineRule="auto"/>
        <w:ind w:left="993" w:hanging="426"/>
        <w:jc w:val="both"/>
        <w:rPr>
          <w:rFonts w:ascii="Times New Roman" w:eastAsia="Times New Roman" w:hAnsi="Times New Roman" w:cs="Times New Roman"/>
          <w:lang w:eastAsia="it-IT"/>
        </w:rPr>
      </w:pPr>
      <w:proofErr w:type="gramStart"/>
      <w:r w:rsidRPr="00043E76">
        <w:rPr>
          <w:rFonts w:ascii="Times New Roman" w:hAnsi="Times New Roman" w:cs="Times New Roman"/>
          <w:b/>
          <w:sz w:val="28"/>
        </w:rPr>
        <w:t>□</w:t>
      </w:r>
      <w:r w:rsidRPr="006077E7">
        <w:rPr>
          <w:rFonts w:ascii="Times New Roman" w:eastAsia="Times New Roman" w:hAnsi="Times New Roman" w:cs="Times New Roman"/>
          <w:lang w:eastAsia="it-IT"/>
        </w:rPr>
        <w:t xml:space="preserve"> </w:t>
      </w:r>
      <w:r w:rsidR="00BA4CB7" w:rsidRPr="006077E7">
        <w:rPr>
          <w:rFonts w:ascii="Times New Roman" w:eastAsia="Times New Roman" w:hAnsi="Times New Roman" w:cs="Times New Roman"/>
          <w:lang w:eastAsia="it-IT"/>
        </w:rPr>
        <w:t xml:space="preserve"> </w:t>
      </w:r>
      <w:r w:rsidR="007961D9" w:rsidRPr="006077E7">
        <w:rPr>
          <w:rFonts w:ascii="Times New Roman" w:eastAsia="Times New Roman" w:hAnsi="Times New Roman" w:cs="Times New Roman"/>
          <w:lang w:eastAsia="it-IT"/>
        </w:rPr>
        <w:tab/>
      </w:r>
      <w:proofErr w:type="gramEnd"/>
      <w:r w:rsidR="00BA4CB7" w:rsidRPr="006077E7">
        <w:rPr>
          <w:rFonts w:ascii="Times New Roman" w:eastAsia="Times New Roman" w:hAnsi="Times New Roman" w:cs="Times New Roman"/>
          <w:lang w:eastAsia="it-IT"/>
        </w:rPr>
        <w:t>di non trovarsi in una situazione di controllo di cui all'art. 2359 del codice civile o in una qualsiasi relazione, anche di fatto, rispetto ad un altro partecipante alla medesima procedura di affidamento, e di aver formulato autonomamente l’offerta;</w:t>
      </w:r>
    </w:p>
    <w:p w:rsidR="00BA4CB7" w:rsidRPr="006077E7" w:rsidRDefault="00BA4CB7" w:rsidP="00BA4CB7">
      <w:pPr>
        <w:spacing w:after="0" w:line="240" w:lineRule="auto"/>
        <w:ind w:left="1275"/>
        <w:jc w:val="both"/>
        <w:rPr>
          <w:rFonts w:ascii="Times New Roman" w:eastAsia="Times New Roman" w:hAnsi="Times New Roman" w:cs="Times New Roman"/>
          <w:b/>
          <w:lang w:eastAsia="it-IT"/>
        </w:rPr>
      </w:pPr>
      <w:proofErr w:type="gramStart"/>
      <w:r w:rsidRPr="006077E7">
        <w:rPr>
          <w:rFonts w:ascii="Times New Roman" w:eastAsia="Times New Roman" w:hAnsi="Times New Roman" w:cs="Times New Roman"/>
          <w:b/>
          <w:lang w:eastAsia="it-IT"/>
        </w:rPr>
        <w:t>oppure</w:t>
      </w:r>
      <w:proofErr w:type="gramEnd"/>
    </w:p>
    <w:p w:rsidR="00BA4CB7" w:rsidRPr="006077E7" w:rsidRDefault="006077E7" w:rsidP="007961D9">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007961D9" w:rsidRPr="006077E7">
        <w:rPr>
          <w:rFonts w:ascii="Times New Roman" w:eastAsia="Times New Roman" w:hAnsi="Times New Roman" w:cs="Times New Roman"/>
          <w:lang w:eastAsia="it-IT"/>
        </w:rPr>
        <w:tab/>
      </w:r>
      <w:r w:rsidR="00BA4CB7" w:rsidRPr="006077E7">
        <w:rPr>
          <w:rFonts w:ascii="Times New Roman" w:eastAsia="Times New Roman" w:hAnsi="Times New Roman" w:cs="Times New Roman"/>
          <w:lang w:eastAsia="it-IT"/>
        </w:rPr>
        <w:t>di non essere a conoscenza della partecipazione alla medesima procedura di soggetti che si trovano, in una delle situazioni di controllo di cui all’art. 2359 del Codice Civile, e di aver formulato l’offerta autonomamente;</w:t>
      </w:r>
    </w:p>
    <w:p w:rsidR="00BA4CB7" w:rsidRPr="006077E7" w:rsidRDefault="00BA4CB7" w:rsidP="00BA4CB7">
      <w:pPr>
        <w:spacing w:after="0" w:line="240" w:lineRule="auto"/>
        <w:ind w:left="1260" w:firstLine="16"/>
        <w:jc w:val="both"/>
        <w:rPr>
          <w:rFonts w:ascii="Times New Roman" w:eastAsia="Times New Roman" w:hAnsi="Times New Roman" w:cs="Times New Roman"/>
          <w:b/>
          <w:lang w:eastAsia="it-IT"/>
        </w:rPr>
      </w:pPr>
      <w:proofErr w:type="gramStart"/>
      <w:r w:rsidRPr="006077E7">
        <w:rPr>
          <w:rFonts w:ascii="Times New Roman" w:eastAsia="Times New Roman" w:hAnsi="Times New Roman" w:cs="Times New Roman"/>
          <w:b/>
          <w:lang w:eastAsia="it-IT"/>
        </w:rPr>
        <w:t>oppure</w:t>
      </w:r>
      <w:proofErr w:type="gramEnd"/>
    </w:p>
    <w:p w:rsidR="00BA4CB7" w:rsidRPr="006077E7" w:rsidRDefault="006077E7" w:rsidP="007961D9">
      <w:pPr>
        <w:spacing w:after="0" w:line="240" w:lineRule="auto"/>
        <w:ind w:left="993" w:hanging="426"/>
        <w:jc w:val="both"/>
        <w:rPr>
          <w:rFonts w:ascii="Times New Roman" w:eastAsia="Times New Roman" w:hAnsi="Times New Roman" w:cs="Times New Roman"/>
          <w:lang w:eastAsia="it-IT"/>
        </w:rPr>
      </w:pPr>
      <w:proofErr w:type="gramStart"/>
      <w:r w:rsidRPr="00043E76">
        <w:rPr>
          <w:rFonts w:ascii="Times New Roman" w:hAnsi="Times New Roman" w:cs="Times New Roman"/>
          <w:b/>
          <w:sz w:val="28"/>
        </w:rPr>
        <w:lastRenderedPageBreak/>
        <w:t>□</w:t>
      </w:r>
      <w:r w:rsidRPr="006077E7">
        <w:rPr>
          <w:rFonts w:ascii="Times New Roman" w:eastAsia="Times New Roman" w:hAnsi="Times New Roman" w:cs="Times New Roman"/>
          <w:lang w:eastAsia="it-IT"/>
        </w:rPr>
        <w:t xml:space="preserve"> </w:t>
      </w:r>
      <w:r w:rsidR="00BA4CB7" w:rsidRPr="006077E7">
        <w:rPr>
          <w:rFonts w:ascii="Times New Roman" w:eastAsia="Times New Roman" w:hAnsi="Times New Roman" w:cs="Times New Roman"/>
          <w:lang w:eastAsia="it-IT"/>
        </w:rPr>
        <w:t xml:space="preserve"> </w:t>
      </w:r>
      <w:r w:rsidR="007961D9" w:rsidRPr="006077E7">
        <w:rPr>
          <w:rFonts w:ascii="Times New Roman" w:eastAsia="Times New Roman" w:hAnsi="Times New Roman" w:cs="Times New Roman"/>
          <w:lang w:eastAsia="it-IT"/>
        </w:rPr>
        <w:tab/>
      </w:r>
      <w:proofErr w:type="gramEnd"/>
      <w:r w:rsidR="00BA4CB7" w:rsidRPr="006077E7">
        <w:rPr>
          <w:rFonts w:ascii="Times New Roman" w:eastAsia="Times New Roman" w:hAnsi="Times New Roman" w:cs="Times New Roman"/>
          <w:lang w:eastAsia="it-IT"/>
        </w:rPr>
        <w:t>di essere a conoscenza della partecipazione alla medesima procedura di soggetti che si trovano, in situazione di controllo di cui all’art. 2359 del Codice Civile, e di aver formulato l’offerta autonomamente</w:t>
      </w:r>
      <w:r w:rsidR="006C564B" w:rsidRPr="006077E7">
        <w:rPr>
          <w:rFonts w:ascii="Times New Roman" w:eastAsia="Times New Roman" w:hAnsi="Times New Roman" w:cs="Times New Roman"/>
          <w:lang w:eastAsia="it-IT"/>
        </w:rPr>
        <w:t>.</w:t>
      </w:r>
    </w:p>
    <w:p w:rsidR="00621F22" w:rsidRPr="006077E7" w:rsidRDefault="008113EA" w:rsidP="008113EA">
      <w:pPr>
        <w:jc w:val="center"/>
        <w:rPr>
          <w:rFonts w:ascii="Times New Roman" w:hAnsi="Times New Roman" w:cs="Times New Roman"/>
          <w:b/>
        </w:rPr>
      </w:pPr>
      <w:r w:rsidRPr="006077E7">
        <w:rPr>
          <w:rFonts w:ascii="Times New Roman" w:hAnsi="Times New Roman" w:cs="Times New Roman"/>
          <w:b/>
        </w:rPr>
        <w:t>DICHIARA</w:t>
      </w:r>
    </w:p>
    <w:p w:rsidR="00621F22" w:rsidRPr="006077E7" w:rsidRDefault="00621F22" w:rsidP="006077E7">
      <w:pPr>
        <w:pStyle w:val="Paragrafoelenco"/>
        <w:numPr>
          <w:ilvl w:val="0"/>
          <w:numId w:val="7"/>
        </w:numPr>
        <w:autoSpaceDE w:val="0"/>
        <w:autoSpaceDN w:val="0"/>
        <w:adjustRightInd w:val="0"/>
        <w:spacing w:after="0" w:line="240" w:lineRule="auto"/>
        <w:ind w:left="359" w:hanging="370"/>
        <w:jc w:val="both"/>
        <w:rPr>
          <w:rFonts w:ascii="Times New Roman" w:hAnsi="Times New Roman" w:cs="Times New Roman"/>
        </w:rPr>
      </w:pPr>
      <w:proofErr w:type="gramStart"/>
      <w:r w:rsidRPr="006077E7">
        <w:rPr>
          <w:rFonts w:ascii="Times New Roman" w:hAnsi="Times New Roman" w:cs="Times New Roman"/>
        </w:rPr>
        <w:t>ai</w:t>
      </w:r>
      <w:proofErr w:type="gramEnd"/>
      <w:r w:rsidRPr="006077E7">
        <w:rPr>
          <w:rFonts w:ascii="Times New Roman" w:hAnsi="Times New Roman" w:cs="Times New Roman"/>
        </w:rPr>
        <w:t xml:space="preserve"> sensi dell’art. 53, c. 16 ter del </w:t>
      </w:r>
      <w:proofErr w:type="spellStart"/>
      <w:r w:rsidRPr="006077E7">
        <w:rPr>
          <w:rFonts w:ascii="Times New Roman" w:hAnsi="Times New Roman" w:cs="Times New Roman"/>
        </w:rPr>
        <w:t>D.lgs</w:t>
      </w:r>
      <w:proofErr w:type="spellEnd"/>
      <w:r w:rsidRPr="006077E7">
        <w:rPr>
          <w:rFonts w:ascii="Times New Roman" w:hAnsi="Times New Roman" w:cs="Times New Roman"/>
        </w:rPr>
        <w:t xml:space="preserve"> n. 165/01 e </w:t>
      </w:r>
      <w:proofErr w:type="spellStart"/>
      <w:r w:rsidRPr="006077E7">
        <w:rPr>
          <w:rFonts w:ascii="Times New Roman" w:hAnsi="Times New Roman" w:cs="Times New Roman"/>
        </w:rPr>
        <w:t>smi</w:t>
      </w:r>
      <w:proofErr w:type="spellEnd"/>
      <w:r w:rsidRPr="006077E7">
        <w:rPr>
          <w:rFonts w:ascii="Times New Roman" w:hAnsi="Times New Roman" w:cs="Times New Roman"/>
        </w:rPr>
        <w:t xml:space="preserve"> come introdotto dall’art. 1 della L. 190/2012</w:t>
      </w:r>
      <w:r w:rsidR="008113EA" w:rsidRPr="006077E7">
        <w:rPr>
          <w:rFonts w:ascii="Times New Roman" w:hAnsi="Times New Roman" w:cs="Times New Roman"/>
        </w:rPr>
        <w:t>,</w:t>
      </w:r>
      <w:r w:rsidRPr="006077E7">
        <w:rPr>
          <w:rFonts w:ascii="Times New Roman" w:hAnsi="Times New Roman" w:cs="Times New Roman"/>
        </w:rPr>
        <w:t xml:space="preserve"> di non aver assunto alle proprie dipendenze personale già dipendente della stazione appaltante che abbia esercitato poteri autoritativi o negoziali per conto della stazione appaltante medesima nei tre anni antecedenti la data di pubblicazione della gara.</w:t>
      </w:r>
    </w:p>
    <w:p w:rsidR="00A629A4" w:rsidRPr="006077E7" w:rsidRDefault="00A629A4" w:rsidP="006077E7">
      <w:pPr>
        <w:pStyle w:val="Paragrafoelenco"/>
        <w:numPr>
          <w:ilvl w:val="0"/>
          <w:numId w:val="7"/>
        </w:numPr>
        <w:autoSpaceDE w:val="0"/>
        <w:autoSpaceDN w:val="0"/>
        <w:adjustRightInd w:val="0"/>
        <w:spacing w:after="0" w:line="240" w:lineRule="auto"/>
        <w:ind w:left="359" w:hanging="370"/>
        <w:jc w:val="both"/>
        <w:rPr>
          <w:rFonts w:ascii="Times New Roman" w:hAnsi="Times New Roman" w:cs="Times New Roman"/>
        </w:rPr>
      </w:pPr>
      <w:r w:rsidRPr="006077E7">
        <w:rPr>
          <w:rFonts w:ascii="Times New Roman" w:hAnsi="Times New Roman" w:cs="Times New Roman"/>
          <w:i/>
          <w:color w:val="FF0000"/>
        </w:rPr>
        <w:t>(</w:t>
      </w:r>
      <w:proofErr w:type="gramStart"/>
      <w:r w:rsidRPr="006077E7">
        <w:rPr>
          <w:rFonts w:ascii="Times New Roman" w:hAnsi="Times New Roman" w:cs="Times New Roman"/>
          <w:i/>
          <w:color w:val="FF0000"/>
        </w:rPr>
        <w:t>nel</w:t>
      </w:r>
      <w:proofErr w:type="gramEnd"/>
      <w:r w:rsidRPr="006077E7">
        <w:rPr>
          <w:rFonts w:ascii="Times New Roman" w:hAnsi="Times New Roman" w:cs="Times New Roman"/>
          <w:i/>
          <w:color w:val="FF0000"/>
        </w:rPr>
        <w:t xml:space="preserve"> caso di associazione o consorzio o GEIE </w:t>
      </w:r>
      <w:r w:rsidR="003313A7" w:rsidRPr="006077E7">
        <w:rPr>
          <w:rFonts w:ascii="Times New Roman" w:hAnsi="Times New Roman" w:cs="Times New Roman"/>
          <w:i/>
          <w:color w:val="FF0000"/>
        </w:rPr>
        <w:t xml:space="preserve">o reti di imprese </w:t>
      </w:r>
      <w:r w:rsidRPr="006077E7">
        <w:rPr>
          <w:rFonts w:ascii="Times New Roman" w:hAnsi="Times New Roman" w:cs="Times New Roman"/>
          <w:i/>
          <w:color w:val="FF0000"/>
        </w:rPr>
        <w:t>non ancora costituito)</w:t>
      </w:r>
      <w:r w:rsidRPr="006077E7">
        <w:rPr>
          <w:rFonts w:ascii="Times New Roman" w:hAnsi="Times New Roman" w:cs="Times New Roman"/>
          <w:color w:val="FF0000"/>
        </w:rPr>
        <w:t xml:space="preserve"> </w:t>
      </w:r>
      <w:r w:rsidRPr="006077E7">
        <w:rPr>
          <w:rFonts w:ascii="Times New Roman" w:hAnsi="Times New Roman" w:cs="Times New Roman"/>
        </w:rPr>
        <w:t xml:space="preserve">che in caso di aggiudicazione, sarà conferito mandato speciale con rappresentanza o funzioni di capogruppo all’impresa: ……………………………………………………………………………………………………………………………………… e </w:t>
      </w:r>
      <w:r w:rsidRPr="006077E7">
        <w:rPr>
          <w:rFonts w:ascii="Times New Roman" w:hAnsi="Times New Roman" w:cs="Times New Roman"/>
          <w:b/>
        </w:rPr>
        <w:t>dichiara</w:t>
      </w:r>
      <w:r w:rsidRPr="006077E7">
        <w:rPr>
          <w:rFonts w:ascii="Times New Roman" w:hAnsi="Times New Roman" w:cs="Times New Roman"/>
        </w:rPr>
        <w:t xml:space="preserve"> di assumere l’impegno, in caso di aggiudicazione, ad uniformarsi alla disciplina vigente con riguardo alle associazioni temporanee o consorzi o GEIE</w:t>
      </w:r>
      <w:r w:rsidR="003313A7" w:rsidRPr="006077E7">
        <w:rPr>
          <w:rFonts w:ascii="Times New Roman" w:hAnsi="Times New Roman" w:cs="Times New Roman"/>
        </w:rPr>
        <w:t xml:space="preserve"> o reti di imprese</w:t>
      </w:r>
      <w:r w:rsidRPr="006077E7">
        <w:rPr>
          <w:rFonts w:ascii="Times New Roman" w:hAnsi="Times New Roman" w:cs="Times New Roman"/>
        </w:rPr>
        <w:t xml:space="preserve">. Inoltre prende atto che è vietata qualsiasi modificazione alla composizione delle associazioni temporanee e dei consorzi di cui all’art. 45, comma 2, lettera d), e) </w:t>
      </w:r>
      <w:r w:rsidR="003313A7" w:rsidRPr="006077E7">
        <w:rPr>
          <w:rFonts w:ascii="Times New Roman" w:hAnsi="Times New Roman" w:cs="Times New Roman"/>
        </w:rPr>
        <w:t xml:space="preserve">f) </w:t>
      </w:r>
      <w:r w:rsidRPr="006077E7">
        <w:rPr>
          <w:rFonts w:ascii="Times New Roman" w:hAnsi="Times New Roman" w:cs="Times New Roman"/>
        </w:rPr>
        <w:t xml:space="preserve">e g) del </w:t>
      </w:r>
      <w:proofErr w:type="spellStart"/>
      <w:r w:rsidRPr="006077E7">
        <w:rPr>
          <w:rFonts w:ascii="Times New Roman" w:hAnsi="Times New Roman" w:cs="Times New Roman"/>
        </w:rPr>
        <w:t>D.lgs</w:t>
      </w:r>
      <w:proofErr w:type="spellEnd"/>
      <w:r w:rsidRPr="006077E7">
        <w:rPr>
          <w:rFonts w:ascii="Times New Roman" w:hAnsi="Times New Roman" w:cs="Times New Roman"/>
        </w:rPr>
        <w:t xml:space="preserve"> 18.04.2016, n. 50 rispetto a quella risultante dall’impegno presentato in sede di offerta; </w:t>
      </w:r>
      <w:r w:rsidRPr="006077E7">
        <w:rPr>
          <w:rFonts w:ascii="Times New Roman" w:hAnsi="Times New Roman" w:cs="Times New Roman"/>
          <w:b/>
        </w:rPr>
        <w:t xml:space="preserve">dichiara </w:t>
      </w:r>
      <w:r w:rsidRPr="006077E7">
        <w:rPr>
          <w:rFonts w:ascii="Times New Roman" w:eastAsia="Times New Roman" w:hAnsi="Times New Roman" w:cs="Times New Roman"/>
          <w:lang w:eastAsia="it-IT"/>
        </w:rPr>
        <w:t xml:space="preserve">di assumere nell’ambito del raggruppamento temporaneo / consorzio ordinario / GEIE </w:t>
      </w:r>
      <w:r w:rsidR="003313A7" w:rsidRPr="006077E7">
        <w:rPr>
          <w:rFonts w:ascii="Times New Roman" w:eastAsia="Times New Roman" w:hAnsi="Times New Roman" w:cs="Times New Roman"/>
          <w:lang w:eastAsia="it-IT"/>
        </w:rPr>
        <w:t xml:space="preserve">o reti di imprese </w:t>
      </w:r>
      <w:r w:rsidRPr="006077E7">
        <w:rPr>
          <w:rFonts w:ascii="Times New Roman" w:eastAsia="Times New Roman" w:hAnsi="Times New Roman" w:cs="Times New Roman"/>
          <w:lang w:eastAsia="it-IT"/>
        </w:rPr>
        <w:t xml:space="preserve">i seguenti lavori: </w:t>
      </w:r>
      <w:r w:rsidR="00A432DE" w:rsidRPr="006077E7">
        <w:rPr>
          <w:rFonts w:ascii="Times New Roman" w:eastAsia="Times New Roman" w:hAnsi="Times New Roman" w:cs="Times New Roman"/>
          <w:lang w:eastAsia="it-IT"/>
        </w:rPr>
        <w:t xml:space="preserve"> </w:t>
      </w:r>
    </w:p>
    <w:tbl>
      <w:tblPr>
        <w:tblW w:w="935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3309"/>
        <w:gridCol w:w="1227"/>
        <w:gridCol w:w="992"/>
        <w:gridCol w:w="1985"/>
        <w:gridCol w:w="992"/>
        <w:gridCol w:w="425"/>
      </w:tblGrid>
      <w:tr w:rsidR="00A629A4" w:rsidRPr="006077E7" w:rsidTr="00A629A4">
        <w:tc>
          <w:tcPr>
            <w:tcW w:w="425" w:type="dxa"/>
            <w:tcBorders>
              <w:left w:val="single" w:sz="4" w:space="0" w:color="auto"/>
              <w:bottom w:val="dotted" w:sz="4" w:space="0" w:color="auto"/>
              <w:right w:val="dotted" w:sz="4" w:space="0" w:color="auto"/>
            </w:tcBorders>
          </w:tcPr>
          <w:p w:rsidR="00A629A4" w:rsidRPr="006077E7" w:rsidRDefault="00A629A4" w:rsidP="00A629A4">
            <w:pPr>
              <w:spacing w:before="40" w:after="40" w:line="240" w:lineRule="auto"/>
              <w:jc w:val="center"/>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1)</w:t>
            </w:r>
          </w:p>
        </w:tc>
        <w:tc>
          <w:tcPr>
            <w:tcW w:w="3309" w:type="dxa"/>
            <w:tcBorders>
              <w:left w:val="dotted" w:sz="4" w:space="0" w:color="auto"/>
              <w:bottom w:val="dotted" w:sz="4" w:space="0" w:color="auto"/>
              <w:right w:val="dotted" w:sz="4" w:space="0" w:color="auto"/>
            </w:tcBorders>
            <w:shd w:val="clear" w:color="auto" w:fill="auto"/>
          </w:tcPr>
          <w:p w:rsidR="00A629A4" w:rsidRPr="006077E7" w:rsidRDefault="00A629A4" w:rsidP="00A629A4">
            <w:pPr>
              <w:spacing w:before="40" w:after="40" w:line="240" w:lineRule="auto"/>
              <w:rPr>
                <w:rFonts w:ascii="Times New Roman" w:eastAsia="Times New Roman" w:hAnsi="Times New Roman" w:cs="Times New Roman"/>
                <w:lang w:eastAsia="it-IT"/>
              </w:rPr>
            </w:pPr>
          </w:p>
        </w:tc>
        <w:tc>
          <w:tcPr>
            <w:tcW w:w="1227" w:type="dxa"/>
            <w:tcBorders>
              <w:left w:val="dotted" w:sz="4" w:space="0" w:color="auto"/>
              <w:bottom w:val="dotted" w:sz="4" w:space="0" w:color="auto"/>
              <w:right w:val="dotted" w:sz="4" w:space="0" w:color="auto"/>
            </w:tcBorders>
            <w:shd w:val="clear" w:color="auto" w:fill="auto"/>
            <w:tcMar>
              <w:left w:w="28" w:type="dxa"/>
              <w:right w:w="28" w:type="dxa"/>
            </w:tcMar>
          </w:tcPr>
          <w:p w:rsidR="00A629A4" w:rsidRPr="006077E7" w:rsidRDefault="00A629A4" w:rsidP="00A629A4">
            <w:pPr>
              <w:spacing w:before="40" w:after="40" w:line="240" w:lineRule="auto"/>
              <w:rPr>
                <w:rFonts w:ascii="Times New Roman" w:eastAsia="Times New Roman" w:hAnsi="Times New Roman" w:cs="Times New Roman"/>
                <w:lang w:eastAsia="it-IT"/>
              </w:rPr>
            </w:pPr>
            <w:proofErr w:type="gramStart"/>
            <w:r w:rsidRPr="006077E7">
              <w:rPr>
                <w:rFonts w:ascii="Times New Roman" w:eastAsia="Times New Roman" w:hAnsi="Times New Roman" w:cs="Times New Roman"/>
                <w:lang w:eastAsia="it-IT"/>
              </w:rPr>
              <w:t>categoria</w:t>
            </w:r>
            <w:proofErr w:type="gramEnd"/>
            <w:r w:rsidRPr="006077E7">
              <w:rPr>
                <w:rFonts w:ascii="Times New Roman" w:eastAsia="Times New Roman" w:hAnsi="Times New Roman" w:cs="Times New Roman"/>
                <w:lang w:eastAsia="it-IT"/>
              </w:rPr>
              <w:t>:</w:t>
            </w:r>
          </w:p>
        </w:tc>
        <w:tc>
          <w:tcPr>
            <w:tcW w:w="992" w:type="dxa"/>
            <w:tcBorders>
              <w:left w:val="dotted" w:sz="4" w:space="0" w:color="auto"/>
              <w:bottom w:val="dotted" w:sz="4" w:space="0" w:color="auto"/>
              <w:right w:val="dotted" w:sz="4" w:space="0" w:color="auto"/>
            </w:tcBorders>
            <w:shd w:val="clear" w:color="auto" w:fill="auto"/>
          </w:tcPr>
          <w:p w:rsidR="00A629A4" w:rsidRPr="006077E7" w:rsidRDefault="00A629A4" w:rsidP="00A629A4">
            <w:pPr>
              <w:spacing w:before="40" w:after="40" w:line="240" w:lineRule="auto"/>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O___</w:t>
            </w:r>
          </w:p>
        </w:tc>
        <w:tc>
          <w:tcPr>
            <w:tcW w:w="1985" w:type="dxa"/>
            <w:tcBorders>
              <w:left w:val="dotted" w:sz="4" w:space="0" w:color="auto"/>
              <w:bottom w:val="dotted" w:sz="4" w:space="0" w:color="auto"/>
              <w:right w:val="dotted" w:sz="4" w:space="0" w:color="auto"/>
            </w:tcBorders>
            <w:shd w:val="clear" w:color="auto" w:fill="auto"/>
            <w:vAlign w:val="center"/>
          </w:tcPr>
          <w:p w:rsidR="00A629A4" w:rsidRPr="006077E7" w:rsidRDefault="00A629A4" w:rsidP="00A629A4">
            <w:pPr>
              <w:spacing w:beforeLines="20" w:before="48" w:afterLines="20" w:after="48" w:line="240" w:lineRule="auto"/>
              <w:jc w:val="both"/>
              <w:rPr>
                <w:rFonts w:ascii="Times New Roman" w:eastAsia="Times New Roman" w:hAnsi="Times New Roman" w:cs="Times New Roman"/>
                <w:lang w:eastAsia="it-IT"/>
              </w:rPr>
            </w:pPr>
            <w:proofErr w:type="gramStart"/>
            <w:r w:rsidRPr="006077E7">
              <w:rPr>
                <w:rFonts w:ascii="Times New Roman" w:eastAsia="Times New Roman" w:hAnsi="Times New Roman" w:cs="Times New Roman"/>
                <w:lang w:eastAsia="it-IT"/>
              </w:rPr>
              <w:t>per</w:t>
            </w:r>
            <w:proofErr w:type="gramEnd"/>
            <w:r w:rsidRPr="006077E7">
              <w:rPr>
                <w:rFonts w:ascii="Times New Roman" w:eastAsia="Times New Roman" w:hAnsi="Times New Roman" w:cs="Times New Roman"/>
                <w:lang w:eastAsia="it-IT"/>
              </w:rPr>
              <w:t xml:space="preserve"> una quota del</w:t>
            </w:r>
          </w:p>
        </w:tc>
        <w:tc>
          <w:tcPr>
            <w:tcW w:w="992" w:type="dxa"/>
            <w:tcBorders>
              <w:left w:val="dotted" w:sz="4" w:space="0" w:color="auto"/>
              <w:bottom w:val="dotted" w:sz="4" w:space="0" w:color="auto"/>
              <w:right w:val="nil"/>
            </w:tcBorders>
            <w:shd w:val="clear" w:color="auto" w:fill="auto"/>
            <w:vAlign w:val="center"/>
          </w:tcPr>
          <w:p w:rsidR="00A629A4" w:rsidRPr="006077E7" w:rsidRDefault="00A629A4" w:rsidP="00A629A4">
            <w:pPr>
              <w:spacing w:beforeLines="20" w:before="48" w:afterLines="20" w:after="48" w:line="240" w:lineRule="auto"/>
              <w:jc w:val="center"/>
              <w:rPr>
                <w:rFonts w:ascii="Times New Roman" w:eastAsia="Times New Roman" w:hAnsi="Times New Roman" w:cs="Times New Roman"/>
                <w:lang w:eastAsia="it-IT"/>
              </w:rPr>
            </w:pPr>
          </w:p>
        </w:tc>
        <w:tc>
          <w:tcPr>
            <w:tcW w:w="425" w:type="dxa"/>
            <w:tcBorders>
              <w:left w:val="nil"/>
              <w:bottom w:val="dotted" w:sz="4" w:space="0" w:color="auto"/>
            </w:tcBorders>
            <w:shd w:val="clear" w:color="auto" w:fill="auto"/>
            <w:vAlign w:val="center"/>
          </w:tcPr>
          <w:p w:rsidR="00A629A4" w:rsidRPr="006077E7" w:rsidRDefault="00A629A4" w:rsidP="00A629A4">
            <w:pPr>
              <w:spacing w:beforeLines="20" w:before="48" w:afterLines="20" w:after="48" w:line="240" w:lineRule="auto"/>
              <w:jc w:val="center"/>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w:t>
            </w:r>
          </w:p>
        </w:tc>
      </w:tr>
      <w:tr w:rsidR="00A629A4" w:rsidRPr="006077E7" w:rsidTr="00A629A4">
        <w:tc>
          <w:tcPr>
            <w:tcW w:w="425" w:type="dxa"/>
            <w:tcBorders>
              <w:top w:val="dotted" w:sz="4" w:space="0" w:color="auto"/>
              <w:left w:val="single" w:sz="4" w:space="0" w:color="auto"/>
              <w:bottom w:val="dotted" w:sz="4" w:space="0" w:color="auto"/>
              <w:right w:val="dotted" w:sz="4" w:space="0" w:color="auto"/>
            </w:tcBorders>
          </w:tcPr>
          <w:p w:rsidR="00A629A4" w:rsidRPr="006077E7" w:rsidRDefault="00A629A4" w:rsidP="00A629A4">
            <w:pPr>
              <w:spacing w:before="40" w:after="40" w:line="240" w:lineRule="auto"/>
              <w:jc w:val="center"/>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2)</w:t>
            </w:r>
          </w:p>
        </w:tc>
        <w:tc>
          <w:tcPr>
            <w:tcW w:w="3309" w:type="dxa"/>
            <w:tcBorders>
              <w:top w:val="dotted" w:sz="4" w:space="0" w:color="auto"/>
              <w:left w:val="dotted" w:sz="4" w:space="0" w:color="auto"/>
              <w:bottom w:val="dotted" w:sz="4" w:space="0" w:color="auto"/>
              <w:right w:val="dotted" w:sz="4" w:space="0" w:color="auto"/>
            </w:tcBorders>
            <w:shd w:val="clear" w:color="auto" w:fill="auto"/>
          </w:tcPr>
          <w:p w:rsidR="00A629A4" w:rsidRPr="006077E7" w:rsidRDefault="00A629A4" w:rsidP="00A629A4">
            <w:pPr>
              <w:spacing w:before="40" w:after="40" w:line="240" w:lineRule="auto"/>
              <w:rPr>
                <w:rFonts w:ascii="Times New Roman" w:eastAsia="Times New Roman" w:hAnsi="Times New Roman" w:cs="Times New Roman"/>
                <w:lang w:eastAsia="it-IT"/>
              </w:rPr>
            </w:pPr>
          </w:p>
        </w:tc>
        <w:tc>
          <w:tcPr>
            <w:tcW w:w="1227"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tcPr>
          <w:p w:rsidR="00A629A4" w:rsidRPr="006077E7" w:rsidRDefault="00A629A4" w:rsidP="00A629A4">
            <w:pPr>
              <w:spacing w:before="40" w:after="40" w:line="240" w:lineRule="auto"/>
              <w:rPr>
                <w:rFonts w:ascii="Times New Roman" w:eastAsia="Times New Roman" w:hAnsi="Times New Roman" w:cs="Times New Roman"/>
                <w:lang w:eastAsia="it-IT"/>
              </w:rPr>
            </w:pPr>
            <w:proofErr w:type="gramStart"/>
            <w:r w:rsidRPr="006077E7">
              <w:rPr>
                <w:rFonts w:ascii="Times New Roman" w:eastAsia="Times New Roman" w:hAnsi="Times New Roman" w:cs="Times New Roman"/>
                <w:lang w:eastAsia="it-IT"/>
              </w:rPr>
              <w:t>categoria</w:t>
            </w:r>
            <w:proofErr w:type="gramEnd"/>
            <w:r w:rsidRPr="006077E7">
              <w:rPr>
                <w:rFonts w:ascii="Times New Roman" w:eastAsia="Times New Roman" w:hAnsi="Times New Roman" w:cs="Times New Roman"/>
                <w:lang w:eastAsia="it-IT"/>
              </w:rPr>
              <w:t>:</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A629A4" w:rsidRPr="006077E7" w:rsidRDefault="00A629A4" w:rsidP="00A629A4">
            <w:pPr>
              <w:spacing w:before="40" w:after="40" w:line="240" w:lineRule="auto"/>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O___</w:t>
            </w:r>
          </w:p>
        </w:tc>
        <w:tc>
          <w:tcPr>
            <w:tcW w:w="1985" w:type="dxa"/>
            <w:tcBorders>
              <w:top w:val="dotted" w:sz="4" w:space="0" w:color="auto"/>
              <w:left w:val="dotted" w:sz="4" w:space="0" w:color="auto"/>
              <w:bottom w:val="dotted" w:sz="4" w:space="0" w:color="auto"/>
              <w:right w:val="dotted" w:sz="4" w:space="0" w:color="auto"/>
            </w:tcBorders>
            <w:shd w:val="clear" w:color="auto" w:fill="auto"/>
            <w:vAlign w:val="center"/>
          </w:tcPr>
          <w:p w:rsidR="00A629A4" w:rsidRPr="006077E7" w:rsidRDefault="00A629A4" w:rsidP="00A629A4">
            <w:pPr>
              <w:spacing w:beforeLines="20" w:before="48" w:afterLines="20" w:after="48" w:line="240" w:lineRule="auto"/>
              <w:jc w:val="both"/>
              <w:rPr>
                <w:rFonts w:ascii="Times New Roman" w:eastAsia="Times New Roman" w:hAnsi="Times New Roman" w:cs="Times New Roman"/>
                <w:lang w:eastAsia="it-IT"/>
              </w:rPr>
            </w:pPr>
            <w:proofErr w:type="gramStart"/>
            <w:r w:rsidRPr="006077E7">
              <w:rPr>
                <w:rFonts w:ascii="Times New Roman" w:eastAsia="Times New Roman" w:hAnsi="Times New Roman" w:cs="Times New Roman"/>
                <w:lang w:eastAsia="it-IT"/>
              </w:rPr>
              <w:t>per</w:t>
            </w:r>
            <w:proofErr w:type="gramEnd"/>
            <w:r w:rsidRPr="006077E7">
              <w:rPr>
                <w:rFonts w:ascii="Times New Roman" w:eastAsia="Times New Roman" w:hAnsi="Times New Roman" w:cs="Times New Roman"/>
                <w:lang w:eastAsia="it-IT"/>
              </w:rPr>
              <w:t xml:space="preserve"> una quota del</w:t>
            </w:r>
          </w:p>
        </w:tc>
        <w:tc>
          <w:tcPr>
            <w:tcW w:w="992" w:type="dxa"/>
            <w:tcBorders>
              <w:top w:val="dotted" w:sz="4" w:space="0" w:color="auto"/>
              <w:left w:val="dotted" w:sz="4" w:space="0" w:color="auto"/>
              <w:bottom w:val="dotted" w:sz="4" w:space="0" w:color="auto"/>
              <w:right w:val="nil"/>
            </w:tcBorders>
            <w:shd w:val="clear" w:color="auto" w:fill="auto"/>
            <w:vAlign w:val="center"/>
          </w:tcPr>
          <w:p w:rsidR="00A629A4" w:rsidRPr="006077E7" w:rsidRDefault="00A629A4" w:rsidP="00A629A4">
            <w:pPr>
              <w:spacing w:beforeLines="20" w:before="48" w:afterLines="20" w:after="48" w:line="240" w:lineRule="auto"/>
              <w:jc w:val="center"/>
              <w:rPr>
                <w:rFonts w:ascii="Times New Roman" w:eastAsia="Times New Roman" w:hAnsi="Times New Roman" w:cs="Times New Roman"/>
                <w:lang w:eastAsia="it-IT"/>
              </w:rPr>
            </w:pPr>
          </w:p>
        </w:tc>
        <w:tc>
          <w:tcPr>
            <w:tcW w:w="425" w:type="dxa"/>
            <w:tcBorders>
              <w:top w:val="dotted" w:sz="4" w:space="0" w:color="auto"/>
              <w:left w:val="nil"/>
              <w:bottom w:val="dotted" w:sz="4" w:space="0" w:color="auto"/>
            </w:tcBorders>
            <w:shd w:val="clear" w:color="auto" w:fill="auto"/>
            <w:vAlign w:val="center"/>
          </w:tcPr>
          <w:p w:rsidR="00A629A4" w:rsidRPr="006077E7" w:rsidRDefault="00A629A4" w:rsidP="00A629A4">
            <w:pPr>
              <w:spacing w:beforeLines="20" w:before="48" w:afterLines="20" w:after="48" w:line="240" w:lineRule="auto"/>
              <w:jc w:val="center"/>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w:t>
            </w:r>
          </w:p>
        </w:tc>
      </w:tr>
      <w:tr w:rsidR="00A629A4" w:rsidRPr="006077E7" w:rsidTr="00A629A4">
        <w:tc>
          <w:tcPr>
            <w:tcW w:w="425" w:type="dxa"/>
            <w:tcBorders>
              <w:top w:val="dotted" w:sz="4" w:space="0" w:color="auto"/>
              <w:left w:val="single" w:sz="4" w:space="0" w:color="auto"/>
              <w:bottom w:val="dotted" w:sz="4" w:space="0" w:color="auto"/>
              <w:right w:val="dotted" w:sz="4" w:space="0" w:color="auto"/>
            </w:tcBorders>
          </w:tcPr>
          <w:p w:rsidR="00A629A4" w:rsidRPr="006077E7" w:rsidRDefault="00A629A4" w:rsidP="00A629A4">
            <w:pPr>
              <w:spacing w:before="40" w:after="40" w:line="240" w:lineRule="auto"/>
              <w:jc w:val="center"/>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3)</w:t>
            </w:r>
          </w:p>
        </w:tc>
        <w:tc>
          <w:tcPr>
            <w:tcW w:w="3309" w:type="dxa"/>
            <w:tcBorders>
              <w:top w:val="dotted" w:sz="4" w:space="0" w:color="auto"/>
              <w:left w:val="dotted" w:sz="4" w:space="0" w:color="auto"/>
              <w:bottom w:val="dotted" w:sz="4" w:space="0" w:color="auto"/>
              <w:right w:val="dotted" w:sz="4" w:space="0" w:color="auto"/>
            </w:tcBorders>
            <w:shd w:val="clear" w:color="auto" w:fill="auto"/>
          </w:tcPr>
          <w:p w:rsidR="00A629A4" w:rsidRPr="006077E7" w:rsidRDefault="00A629A4" w:rsidP="00A629A4">
            <w:pPr>
              <w:spacing w:before="40" w:after="40" w:line="240" w:lineRule="auto"/>
              <w:rPr>
                <w:rFonts w:ascii="Times New Roman" w:eastAsia="Times New Roman" w:hAnsi="Times New Roman" w:cs="Times New Roman"/>
                <w:lang w:eastAsia="it-IT"/>
              </w:rPr>
            </w:pPr>
          </w:p>
        </w:tc>
        <w:tc>
          <w:tcPr>
            <w:tcW w:w="1227"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tcPr>
          <w:p w:rsidR="00A629A4" w:rsidRPr="006077E7" w:rsidRDefault="00A629A4" w:rsidP="00A629A4">
            <w:pPr>
              <w:spacing w:before="40" w:after="40" w:line="240" w:lineRule="auto"/>
              <w:rPr>
                <w:rFonts w:ascii="Times New Roman" w:eastAsia="Times New Roman" w:hAnsi="Times New Roman" w:cs="Times New Roman"/>
                <w:lang w:eastAsia="it-IT"/>
              </w:rPr>
            </w:pPr>
            <w:proofErr w:type="gramStart"/>
            <w:r w:rsidRPr="006077E7">
              <w:rPr>
                <w:rFonts w:ascii="Times New Roman" w:eastAsia="Times New Roman" w:hAnsi="Times New Roman" w:cs="Times New Roman"/>
                <w:lang w:eastAsia="it-IT"/>
              </w:rPr>
              <w:t>categoria</w:t>
            </w:r>
            <w:proofErr w:type="gramEnd"/>
            <w:r w:rsidRPr="006077E7">
              <w:rPr>
                <w:rFonts w:ascii="Times New Roman" w:eastAsia="Times New Roman" w:hAnsi="Times New Roman" w:cs="Times New Roman"/>
                <w:lang w:eastAsia="it-IT"/>
              </w:rPr>
              <w:t>:</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A629A4" w:rsidRPr="006077E7" w:rsidRDefault="00A629A4" w:rsidP="00A629A4">
            <w:pPr>
              <w:spacing w:before="40" w:after="40" w:line="240" w:lineRule="auto"/>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O___</w:t>
            </w:r>
          </w:p>
        </w:tc>
        <w:tc>
          <w:tcPr>
            <w:tcW w:w="1985" w:type="dxa"/>
            <w:tcBorders>
              <w:top w:val="dotted" w:sz="4" w:space="0" w:color="auto"/>
              <w:left w:val="dotted" w:sz="4" w:space="0" w:color="auto"/>
              <w:bottom w:val="dotted" w:sz="4" w:space="0" w:color="auto"/>
              <w:right w:val="dotted" w:sz="4" w:space="0" w:color="auto"/>
            </w:tcBorders>
            <w:shd w:val="clear" w:color="auto" w:fill="auto"/>
            <w:vAlign w:val="center"/>
          </w:tcPr>
          <w:p w:rsidR="00A629A4" w:rsidRPr="006077E7" w:rsidRDefault="00A629A4" w:rsidP="00A629A4">
            <w:pPr>
              <w:spacing w:beforeLines="20" w:before="48" w:afterLines="20" w:after="48" w:line="240" w:lineRule="auto"/>
              <w:jc w:val="both"/>
              <w:rPr>
                <w:rFonts w:ascii="Times New Roman" w:eastAsia="Times New Roman" w:hAnsi="Times New Roman" w:cs="Times New Roman"/>
                <w:lang w:eastAsia="it-IT"/>
              </w:rPr>
            </w:pPr>
            <w:proofErr w:type="gramStart"/>
            <w:r w:rsidRPr="006077E7">
              <w:rPr>
                <w:rFonts w:ascii="Times New Roman" w:eastAsia="Times New Roman" w:hAnsi="Times New Roman" w:cs="Times New Roman"/>
                <w:lang w:eastAsia="it-IT"/>
              </w:rPr>
              <w:t>per</w:t>
            </w:r>
            <w:proofErr w:type="gramEnd"/>
            <w:r w:rsidRPr="006077E7">
              <w:rPr>
                <w:rFonts w:ascii="Times New Roman" w:eastAsia="Times New Roman" w:hAnsi="Times New Roman" w:cs="Times New Roman"/>
                <w:lang w:eastAsia="it-IT"/>
              </w:rPr>
              <w:t xml:space="preserve"> una quota del</w:t>
            </w:r>
          </w:p>
        </w:tc>
        <w:tc>
          <w:tcPr>
            <w:tcW w:w="992" w:type="dxa"/>
            <w:tcBorders>
              <w:top w:val="dotted" w:sz="4" w:space="0" w:color="auto"/>
              <w:left w:val="dotted" w:sz="4" w:space="0" w:color="auto"/>
              <w:bottom w:val="dotted" w:sz="4" w:space="0" w:color="auto"/>
              <w:right w:val="nil"/>
            </w:tcBorders>
            <w:shd w:val="clear" w:color="auto" w:fill="auto"/>
            <w:vAlign w:val="center"/>
          </w:tcPr>
          <w:p w:rsidR="00A629A4" w:rsidRPr="006077E7" w:rsidRDefault="00A629A4" w:rsidP="00A629A4">
            <w:pPr>
              <w:spacing w:beforeLines="20" w:before="48" w:afterLines="20" w:after="48" w:line="240" w:lineRule="auto"/>
              <w:jc w:val="center"/>
              <w:rPr>
                <w:rFonts w:ascii="Times New Roman" w:eastAsia="Times New Roman" w:hAnsi="Times New Roman" w:cs="Times New Roman"/>
                <w:lang w:eastAsia="it-IT"/>
              </w:rPr>
            </w:pPr>
          </w:p>
        </w:tc>
        <w:tc>
          <w:tcPr>
            <w:tcW w:w="425" w:type="dxa"/>
            <w:tcBorders>
              <w:top w:val="dotted" w:sz="4" w:space="0" w:color="auto"/>
              <w:left w:val="nil"/>
              <w:bottom w:val="dotted" w:sz="4" w:space="0" w:color="auto"/>
            </w:tcBorders>
            <w:shd w:val="clear" w:color="auto" w:fill="auto"/>
            <w:vAlign w:val="center"/>
          </w:tcPr>
          <w:p w:rsidR="00A629A4" w:rsidRPr="006077E7" w:rsidRDefault="00A629A4" w:rsidP="00A629A4">
            <w:pPr>
              <w:spacing w:beforeLines="20" w:before="48" w:afterLines="20" w:after="48" w:line="240" w:lineRule="auto"/>
              <w:jc w:val="center"/>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w:t>
            </w:r>
          </w:p>
        </w:tc>
      </w:tr>
      <w:tr w:rsidR="00A629A4" w:rsidRPr="006077E7" w:rsidTr="00A629A4">
        <w:tc>
          <w:tcPr>
            <w:tcW w:w="425" w:type="dxa"/>
            <w:tcBorders>
              <w:top w:val="dotted" w:sz="4" w:space="0" w:color="auto"/>
              <w:left w:val="single" w:sz="4" w:space="0" w:color="auto"/>
              <w:bottom w:val="dotted" w:sz="4" w:space="0" w:color="auto"/>
              <w:right w:val="dotted" w:sz="4" w:space="0" w:color="auto"/>
            </w:tcBorders>
          </w:tcPr>
          <w:p w:rsidR="00A629A4" w:rsidRPr="006077E7" w:rsidRDefault="00A629A4" w:rsidP="00A629A4">
            <w:pPr>
              <w:spacing w:before="40" w:after="40" w:line="240" w:lineRule="auto"/>
              <w:jc w:val="center"/>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w:t>
            </w:r>
          </w:p>
        </w:tc>
        <w:tc>
          <w:tcPr>
            <w:tcW w:w="3309" w:type="dxa"/>
            <w:tcBorders>
              <w:top w:val="dotted" w:sz="4" w:space="0" w:color="auto"/>
              <w:left w:val="dotted" w:sz="4" w:space="0" w:color="auto"/>
              <w:bottom w:val="dotted" w:sz="4" w:space="0" w:color="auto"/>
              <w:right w:val="dotted" w:sz="4" w:space="0" w:color="auto"/>
            </w:tcBorders>
            <w:shd w:val="clear" w:color="auto" w:fill="auto"/>
          </w:tcPr>
          <w:p w:rsidR="00A629A4" w:rsidRPr="006077E7" w:rsidRDefault="00A629A4" w:rsidP="00A629A4">
            <w:pPr>
              <w:spacing w:before="40" w:after="40" w:line="240" w:lineRule="auto"/>
              <w:rPr>
                <w:rFonts w:ascii="Times New Roman" w:eastAsia="Times New Roman" w:hAnsi="Times New Roman" w:cs="Times New Roman"/>
                <w:lang w:eastAsia="it-IT"/>
              </w:rPr>
            </w:pPr>
          </w:p>
        </w:tc>
        <w:tc>
          <w:tcPr>
            <w:tcW w:w="1227"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tcPr>
          <w:p w:rsidR="00A629A4" w:rsidRPr="006077E7" w:rsidRDefault="00A629A4" w:rsidP="00A629A4">
            <w:pPr>
              <w:spacing w:before="40" w:after="40" w:line="240" w:lineRule="auto"/>
              <w:rPr>
                <w:rFonts w:ascii="Times New Roman" w:eastAsia="Times New Roman" w:hAnsi="Times New Roman" w:cs="Times New Roman"/>
                <w:lang w:eastAsia="it-IT"/>
              </w:rPr>
            </w:pP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A629A4" w:rsidRPr="006077E7" w:rsidRDefault="00A629A4" w:rsidP="00A629A4">
            <w:pPr>
              <w:spacing w:before="40" w:after="40" w:line="240" w:lineRule="auto"/>
              <w:rPr>
                <w:rFonts w:ascii="Times New Roman" w:eastAsia="Times New Roman" w:hAnsi="Times New Roman" w:cs="Times New Roman"/>
                <w:lang w:eastAsia="it-IT"/>
              </w:rPr>
            </w:pPr>
          </w:p>
        </w:tc>
        <w:tc>
          <w:tcPr>
            <w:tcW w:w="1985" w:type="dxa"/>
            <w:tcBorders>
              <w:top w:val="dotted" w:sz="4" w:space="0" w:color="auto"/>
              <w:left w:val="dotted" w:sz="4" w:space="0" w:color="auto"/>
              <w:bottom w:val="dotted" w:sz="4" w:space="0" w:color="auto"/>
              <w:right w:val="dotted" w:sz="4" w:space="0" w:color="auto"/>
            </w:tcBorders>
            <w:shd w:val="clear" w:color="auto" w:fill="auto"/>
            <w:vAlign w:val="center"/>
          </w:tcPr>
          <w:p w:rsidR="00A629A4" w:rsidRPr="006077E7" w:rsidRDefault="00A629A4" w:rsidP="00A629A4">
            <w:pPr>
              <w:spacing w:beforeLines="20" w:before="48" w:afterLines="20" w:after="48" w:line="240" w:lineRule="auto"/>
              <w:jc w:val="both"/>
              <w:rPr>
                <w:rFonts w:ascii="Times New Roman" w:eastAsia="Times New Roman" w:hAnsi="Times New Roman" w:cs="Times New Roman"/>
                <w:lang w:eastAsia="it-IT"/>
              </w:rPr>
            </w:pPr>
          </w:p>
        </w:tc>
        <w:tc>
          <w:tcPr>
            <w:tcW w:w="992" w:type="dxa"/>
            <w:tcBorders>
              <w:top w:val="dotted" w:sz="4" w:space="0" w:color="auto"/>
              <w:left w:val="dotted" w:sz="4" w:space="0" w:color="auto"/>
              <w:bottom w:val="dotted" w:sz="4" w:space="0" w:color="auto"/>
              <w:right w:val="nil"/>
            </w:tcBorders>
            <w:shd w:val="clear" w:color="auto" w:fill="auto"/>
            <w:vAlign w:val="center"/>
          </w:tcPr>
          <w:p w:rsidR="00A629A4" w:rsidRPr="006077E7" w:rsidRDefault="00A629A4" w:rsidP="00A629A4">
            <w:pPr>
              <w:spacing w:beforeLines="20" w:before="48" w:afterLines="20" w:after="48" w:line="240" w:lineRule="auto"/>
              <w:jc w:val="center"/>
              <w:rPr>
                <w:rFonts w:ascii="Times New Roman" w:eastAsia="Times New Roman" w:hAnsi="Times New Roman" w:cs="Times New Roman"/>
                <w:lang w:eastAsia="it-IT"/>
              </w:rPr>
            </w:pPr>
          </w:p>
        </w:tc>
        <w:tc>
          <w:tcPr>
            <w:tcW w:w="425" w:type="dxa"/>
            <w:tcBorders>
              <w:top w:val="dotted" w:sz="4" w:space="0" w:color="auto"/>
              <w:left w:val="nil"/>
              <w:bottom w:val="dotted" w:sz="4" w:space="0" w:color="auto"/>
            </w:tcBorders>
            <w:shd w:val="clear" w:color="auto" w:fill="auto"/>
            <w:vAlign w:val="center"/>
          </w:tcPr>
          <w:p w:rsidR="00A629A4" w:rsidRPr="006077E7" w:rsidRDefault="00A629A4" w:rsidP="00A629A4">
            <w:pPr>
              <w:spacing w:beforeLines="20" w:before="48" w:afterLines="20" w:after="48" w:line="240" w:lineRule="auto"/>
              <w:jc w:val="center"/>
              <w:rPr>
                <w:rFonts w:ascii="Times New Roman" w:eastAsia="Times New Roman" w:hAnsi="Times New Roman" w:cs="Times New Roman"/>
                <w:lang w:eastAsia="it-IT"/>
              </w:rPr>
            </w:pPr>
          </w:p>
        </w:tc>
      </w:tr>
    </w:tbl>
    <w:p w:rsidR="00A629A4" w:rsidRPr="006077E7" w:rsidRDefault="00A629A4" w:rsidP="00A629A4">
      <w:pPr>
        <w:spacing w:before="120" w:after="0" w:line="240" w:lineRule="auto"/>
        <w:ind w:left="284"/>
        <w:jc w:val="both"/>
        <w:rPr>
          <w:rFonts w:ascii="Times New Roman" w:eastAsia="Times New Roman" w:hAnsi="Times New Roman" w:cs="Times New Roman"/>
          <w:lang w:eastAsia="it-IT"/>
        </w:rPr>
      </w:pPr>
      <w:r w:rsidRPr="006077E7">
        <w:rPr>
          <w:rFonts w:ascii="Times New Roman" w:eastAsia="Times New Roman" w:hAnsi="Times New Roman" w:cs="Times New Roman"/>
          <w:b/>
          <w:lang w:eastAsia="it-IT"/>
        </w:rPr>
        <w:t>Dichiara</w:t>
      </w:r>
      <w:r w:rsidRPr="006077E7">
        <w:rPr>
          <w:rFonts w:ascii="Times New Roman" w:eastAsia="Times New Roman" w:hAnsi="Times New Roman" w:cs="Times New Roman"/>
          <w:lang w:eastAsia="it-IT"/>
        </w:rPr>
        <w:t>, inoltre, di assumere nell’ambito del raggruppamento temporaneo / consorzio ordinario / GEIE</w:t>
      </w:r>
      <w:r w:rsidR="003313A7" w:rsidRPr="006077E7">
        <w:rPr>
          <w:rFonts w:ascii="Times New Roman" w:eastAsia="Times New Roman" w:hAnsi="Times New Roman" w:cs="Times New Roman"/>
          <w:lang w:eastAsia="it-IT"/>
        </w:rPr>
        <w:t>/reti di imprese</w:t>
      </w:r>
      <w:r w:rsidRPr="006077E7">
        <w:rPr>
          <w:rFonts w:ascii="Times New Roman" w:eastAsia="Times New Roman" w:hAnsi="Times New Roman" w:cs="Times New Roman"/>
          <w:lang w:eastAsia="it-IT"/>
        </w:rPr>
        <w:t xml:space="preserve"> u</w:t>
      </w:r>
      <w:r w:rsidR="001024AA" w:rsidRPr="006077E7">
        <w:rPr>
          <w:rFonts w:ascii="Times New Roman" w:eastAsia="Times New Roman" w:hAnsi="Times New Roman" w:cs="Times New Roman"/>
          <w:lang w:eastAsia="it-IT"/>
        </w:rPr>
        <w:t>na quota di partecipazione del ___</w:t>
      </w:r>
      <w:r w:rsidRPr="006077E7">
        <w:rPr>
          <w:rFonts w:ascii="Times New Roman" w:eastAsia="Times New Roman" w:hAnsi="Times New Roman" w:cs="Times New Roman"/>
          <w:lang w:eastAsia="it-IT"/>
        </w:rPr>
        <w:t>____________</w:t>
      </w:r>
      <w:r w:rsidRPr="006077E7">
        <w:rPr>
          <w:rFonts w:ascii="Times New Roman" w:eastAsia="Times New Roman" w:hAnsi="Times New Roman" w:cs="Times New Roman"/>
          <w:lang w:eastAsia="it-IT"/>
        </w:rPr>
        <w:tab/>
        <w:t>%;</w:t>
      </w:r>
    </w:p>
    <w:p w:rsidR="00524F2A" w:rsidRPr="006077E7" w:rsidRDefault="00524F2A" w:rsidP="006077E7">
      <w:pPr>
        <w:pStyle w:val="Paragrafoelenco"/>
        <w:numPr>
          <w:ilvl w:val="0"/>
          <w:numId w:val="7"/>
        </w:numPr>
        <w:autoSpaceDE w:val="0"/>
        <w:autoSpaceDN w:val="0"/>
        <w:adjustRightInd w:val="0"/>
        <w:spacing w:before="120" w:after="0" w:line="240" w:lineRule="auto"/>
        <w:ind w:left="358" w:hanging="369"/>
        <w:contextualSpacing w:val="0"/>
        <w:jc w:val="both"/>
        <w:rPr>
          <w:rFonts w:ascii="Times New Roman" w:hAnsi="Times New Roman" w:cs="Times New Roman"/>
        </w:rPr>
      </w:pPr>
      <w:r w:rsidRPr="006077E7">
        <w:rPr>
          <w:rFonts w:ascii="Times New Roman" w:hAnsi="Times New Roman" w:cs="Times New Roman"/>
          <w:i/>
          <w:color w:val="FF0000"/>
        </w:rPr>
        <w:t>(</w:t>
      </w:r>
      <w:proofErr w:type="gramStart"/>
      <w:r w:rsidRPr="006077E7">
        <w:rPr>
          <w:rFonts w:ascii="Times New Roman" w:hAnsi="Times New Roman" w:cs="Times New Roman"/>
          <w:i/>
          <w:color w:val="FF0000"/>
        </w:rPr>
        <w:t>solo</w:t>
      </w:r>
      <w:proofErr w:type="gramEnd"/>
      <w:r w:rsidRPr="006077E7">
        <w:rPr>
          <w:rFonts w:ascii="Times New Roman" w:hAnsi="Times New Roman" w:cs="Times New Roman"/>
          <w:i/>
          <w:color w:val="FF0000"/>
        </w:rPr>
        <w:t xml:space="preserve"> in caso di un’aggregazione di imprese aderenti ad un contratto di rete di cui all’art. 45, comma 1 </w:t>
      </w:r>
      <w:proofErr w:type="spellStart"/>
      <w:r w:rsidRPr="006077E7">
        <w:rPr>
          <w:rFonts w:ascii="Times New Roman" w:hAnsi="Times New Roman" w:cs="Times New Roman"/>
          <w:i/>
          <w:color w:val="FF0000"/>
        </w:rPr>
        <w:t>lett</w:t>
      </w:r>
      <w:proofErr w:type="spellEnd"/>
      <w:r w:rsidRPr="006077E7">
        <w:rPr>
          <w:rFonts w:ascii="Times New Roman" w:hAnsi="Times New Roman" w:cs="Times New Roman"/>
          <w:i/>
          <w:color w:val="FF0000"/>
        </w:rPr>
        <w:t xml:space="preserve">. f), </w:t>
      </w:r>
      <w:proofErr w:type="spellStart"/>
      <w:r w:rsidRPr="006077E7">
        <w:rPr>
          <w:rFonts w:ascii="Times New Roman" w:hAnsi="Times New Roman" w:cs="Times New Roman"/>
          <w:i/>
          <w:color w:val="FF0000"/>
        </w:rPr>
        <w:t>D.Lgs.</w:t>
      </w:r>
      <w:proofErr w:type="spellEnd"/>
      <w:r w:rsidRPr="006077E7">
        <w:rPr>
          <w:rFonts w:ascii="Times New Roman" w:hAnsi="Times New Roman" w:cs="Times New Roman"/>
          <w:i/>
          <w:color w:val="FF0000"/>
        </w:rPr>
        <w:t xml:space="preserve"> 50/2016)</w:t>
      </w:r>
      <w:r w:rsidRPr="006077E7">
        <w:rPr>
          <w:rFonts w:ascii="Times New Roman" w:hAnsi="Times New Roman" w:cs="Times New Roman"/>
          <w:color w:val="FF0000"/>
        </w:rPr>
        <w:t xml:space="preserve"> </w:t>
      </w:r>
      <w:r w:rsidRPr="006077E7">
        <w:rPr>
          <w:rFonts w:ascii="Times New Roman" w:hAnsi="Times New Roman" w:cs="Times New Roman"/>
        </w:rPr>
        <w:t xml:space="preserve">che ai sensi dell’art. 48, del </w:t>
      </w:r>
      <w:proofErr w:type="spellStart"/>
      <w:r w:rsidRPr="006077E7">
        <w:rPr>
          <w:rFonts w:ascii="Times New Roman" w:hAnsi="Times New Roman" w:cs="Times New Roman"/>
        </w:rPr>
        <w:t>D.Lgs.</w:t>
      </w:r>
      <w:proofErr w:type="spellEnd"/>
      <w:r w:rsidRPr="006077E7">
        <w:rPr>
          <w:rFonts w:ascii="Times New Roman" w:hAnsi="Times New Roman" w:cs="Times New Roman"/>
        </w:rPr>
        <w:t xml:space="preserve"> 50/2016, in qualità di impresa retista indicata/mandataria/mandante, di non partecipare alla presente gara in qualsiasi altra forma prevista dal medesimo Decreto (cfr. Determinazione AVCP n. 3/2013);</w:t>
      </w:r>
    </w:p>
    <w:p w:rsidR="00524F2A" w:rsidRPr="006077E7" w:rsidRDefault="00524F2A" w:rsidP="006077E7">
      <w:pPr>
        <w:pStyle w:val="Paragrafoelenco"/>
        <w:numPr>
          <w:ilvl w:val="0"/>
          <w:numId w:val="7"/>
        </w:numPr>
        <w:autoSpaceDE w:val="0"/>
        <w:autoSpaceDN w:val="0"/>
        <w:adjustRightInd w:val="0"/>
        <w:spacing w:before="120" w:after="0" w:line="240" w:lineRule="auto"/>
        <w:ind w:left="358" w:hanging="369"/>
        <w:contextualSpacing w:val="0"/>
        <w:jc w:val="both"/>
        <w:rPr>
          <w:rFonts w:ascii="Times New Roman" w:hAnsi="Times New Roman" w:cs="Times New Roman"/>
        </w:rPr>
      </w:pPr>
      <w:r w:rsidRPr="006077E7">
        <w:rPr>
          <w:rFonts w:ascii="Times New Roman" w:hAnsi="Times New Roman" w:cs="Times New Roman"/>
          <w:i/>
          <w:color w:val="FF0000"/>
        </w:rPr>
        <w:t>(</w:t>
      </w:r>
      <w:proofErr w:type="gramStart"/>
      <w:r w:rsidRPr="006077E7">
        <w:rPr>
          <w:rFonts w:ascii="Times New Roman" w:hAnsi="Times New Roman" w:cs="Times New Roman"/>
          <w:i/>
          <w:color w:val="FF0000"/>
        </w:rPr>
        <w:t>solo</w:t>
      </w:r>
      <w:proofErr w:type="gramEnd"/>
      <w:r w:rsidRPr="006077E7">
        <w:rPr>
          <w:rFonts w:ascii="Times New Roman" w:hAnsi="Times New Roman" w:cs="Times New Roman"/>
          <w:i/>
          <w:color w:val="FF0000"/>
        </w:rPr>
        <w:t xml:space="preserve"> in caso di rete d’impresa con organo comune e soggettività giuridica)</w:t>
      </w:r>
      <w:r w:rsidRPr="006077E7">
        <w:rPr>
          <w:rFonts w:ascii="Times New Roman" w:hAnsi="Times New Roman" w:cs="Times New Roman"/>
          <w:color w:val="FF0000"/>
        </w:rPr>
        <w:t xml:space="preserve"> </w:t>
      </w:r>
      <w:r w:rsidRPr="006077E7">
        <w:rPr>
          <w:rFonts w:ascii="Times New Roman" w:hAnsi="Times New Roman" w:cs="Times New Roman"/>
        </w:rPr>
        <w:t>che in qualità di organo comune,</w:t>
      </w:r>
    </w:p>
    <w:p w:rsidR="00524F2A" w:rsidRPr="006077E7" w:rsidRDefault="00524F2A" w:rsidP="00524F2A">
      <w:pPr>
        <w:jc w:val="both"/>
        <w:rPr>
          <w:rFonts w:ascii="Times New Roman" w:hAnsi="Times New Roman" w:cs="Times New Roman"/>
        </w:rPr>
      </w:pPr>
      <w:r w:rsidRPr="006077E7">
        <w:rPr>
          <w:rFonts w:ascii="Times New Roman" w:hAnsi="Times New Roman" w:cs="Times New Roman"/>
        </w:rPr>
        <w:t xml:space="preserve"> </w:t>
      </w:r>
      <w:r w:rsidRPr="006077E7">
        <w:rPr>
          <w:rFonts w:ascii="Times New Roman" w:hAnsi="Times New Roman" w:cs="Times New Roman"/>
          <w:sz w:val="28"/>
        </w:rPr>
        <w:t>□</w:t>
      </w:r>
      <w:r w:rsidRPr="006077E7">
        <w:rPr>
          <w:rFonts w:ascii="Times New Roman" w:hAnsi="Times New Roman" w:cs="Times New Roman"/>
        </w:rPr>
        <w:t xml:space="preserve"> impegna tutte le imprese retiste aderenti al medesimo contratto, presentando la copia autentica del contratto di rete, </w:t>
      </w:r>
    </w:p>
    <w:p w:rsidR="00524F2A" w:rsidRPr="006077E7" w:rsidRDefault="00524F2A" w:rsidP="00524F2A">
      <w:pPr>
        <w:jc w:val="both"/>
        <w:rPr>
          <w:rFonts w:ascii="Times New Roman" w:hAnsi="Times New Roman" w:cs="Times New Roman"/>
        </w:rPr>
      </w:pPr>
      <w:proofErr w:type="gramStart"/>
      <w:r w:rsidRPr="006077E7">
        <w:rPr>
          <w:rFonts w:ascii="Times New Roman" w:hAnsi="Times New Roman" w:cs="Times New Roman"/>
        </w:rPr>
        <w:t>ovvero</w:t>
      </w:r>
      <w:proofErr w:type="gramEnd"/>
    </w:p>
    <w:p w:rsidR="00A629A4" w:rsidRPr="006077E7" w:rsidRDefault="00524F2A" w:rsidP="00524F2A">
      <w:pPr>
        <w:jc w:val="both"/>
        <w:rPr>
          <w:rFonts w:ascii="Times New Roman" w:hAnsi="Times New Roman" w:cs="Times New Roman"/>
          <w:b/>
        </w:rPr>
      </w:pPr>
      <w:r w:rsidRPr="006077E7">
        <w:rPr>
          <w:rFonts w:ascii="Times New Roman" w:hAnsi="Times New Roman" w:cs="Times New Roman"/>
        </w:rPr>
        <w:t xml:space="preserve"> </w:t>
      </w:r>
      <w:r w:rsidRPr="006077E7">
        <w:rPr>
          <w:rFonts w:ascii="Times New Roman" w:hAnsi="Times New Roman" w:cs="Times New Roman"/>
          <w:sz w:val="28"/>
        </w:rPr>
        <w:t>□</w:t>
      </w:r>
      <w:r w:rsidRPr="006077E7">
        <w:rPr>
          <w:rFonts w:ascii="Times New Roman" w:hAnsi="Times New Roman" w:cs="Times New Roman"/>
        </w:rPr>
        <w:t xml:space="preserve"> fermo restando la presentazione della copia autentica del contratto di rete, NON impegna tutte le imprese retiste aderenti al medesimo contratto ed INDICA, pertanto, la denominazione ed il codice fiscale delle sole imprese retiste con le quali concorre……………………………………………………………………………………………….</w:t>
      </w:r>
    </w:p>
    <w:p w:rsidR="00A432DE" w:rsidRPr="006077E7" w:rsidRDefault="00A432DE" w:rsidP="001479B9">
      <w:pPr>
        <w:jc w:val="center"/>
        <w:rPr>
          <w:rFonts w:ascii="Times New Roman" w:hAnsi="Times New Roman" w:cs="Times New Roman"/>
          <w:b/>
        </w:rPr>
      </w:pPr>
      <w:r w:rsidRPr="006077E7">
        <w:rPr>
          <w:rFonts w:ascii="Times New Roman" w:hAnsi="Times New Roman" w:cs="Times New Roman"/>
          <w:b/>
        </w:rPr>
        <w:t>DICHIARA</w:t>
      </w:r>
    </w:p>
    <w:p w:rsidR="00704773" w:rsidRPr="006077E7" w:rsidRDefault="00704773" w:rsidP="006077E7">
      <w:pPr>
        <w:pStyle w:val="Paragrafoelenco"/>
        <w:numPr>
          <w:ilvl w:val="0"/>
          <w:numId w:val="7"/>
        </w:numPr>
        <w:autoSpaceDE w:val="0"/>
        <w:autoSpaceDN w:val="0"/>
        <w:adjustRightInd w:val="0"/>
        <w:spacing w:before="120" w:after="0" w:line="240" w:lineRule="auto"/>
        <w:ind w:left="358" w:hanging="369"/>
        <w:contextualSpacing w:val="0"/>
        <w:jc w:val="both"/>
        <w:rPr>
          <w:rFonts w:ascii="Times New Roman" w:hAnsi="Times New Roman" w:cs="Times New Roman"/>
        </w:rPr>
      </w:pPr>
      <w:proofErr w:type="gramStart"/>
      <w:r w:rsidRPr="006077E7">
        <w:rPr>
          <w:rFonts w:ascii="Times New Roman" w:hAnsi="Times New Roman" w:cs="Times New Roman"/>
        </w:rPr>
        <w:t>che</w:t>
      </w:r>
      <w:proofErr w:type="gramEnd"/>
      <w:r w:rsidRPr="006077E7">
        <w:rPr>
          <w:rFonts w:ascii="Times New Roman" w:hAnsi="Times New Roman" w:cs="Times New Roman"/>
        </w:rPr>
        <w:t xml:space="preserve"> la ditta è in possesso di attestato SOA, come segue:</w:t>
      </w:r>
    </w:p>
    <w:tbl>
      <w:tblPr>
        <w:tblW w:w="8363"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1152"/>
        <w:gridCol w:w="691"/>
        <w:gridCol w:w="1843"/>
        <w:gridCol w:w="355"/>
        <w:gridCol w:w="992"/>
        <w:gridCol w:w="992"/>
        <w:gridCol w:w="1134"/>
      </w:tblGrid>
      <w:tr w:rsidR="00704773" w:rsidRPr="006077E7" w:rsidTr="00A432DE">
        <w:trPr>
          <w:cantSplit/>
        </w:trPr>
        <w:tc>
          <w:tcPr>
            <w:tcW w:w="2356" w:type="dxa"/>
            <w:gridSpan w:val="2"/>
            <w:tcBorders>
              <w:top w:val="nil"/>
              <w:left w:val="nil"/>
              <w:bottom w:val="nil"/>
              <w:right w:val="nil"/>
            </w:tcBorders>
          </w:tcPr>
          <w:p w:rsidR="00704773" w:rsidRPr="006077E7" w:rsidRDefault="00704773" w:rsidP="00A432DE">
            <w:pPr>
              <w:spacing w:after="0" w:line="360" w:lineRule="auto"/>
              <w:jc w:val="both"/>
              <w:rPr>
                <w:rFonts w:ascii="Times New Roman" w:eastAsia="Times New Roman" w:hAnsi="Times New Roman" w:cs="Times New Roman"/>
                <w:lang w:eastAsia="it-IT"/>
              </w:rPr>
            </w:pPr>
            <w:proofErr w:type="gramStart"/>
            <w:r w:rsidRPr="006077E7">
              <w:rPr>
                <w:rFonts w:ascii="Times New Roman" w:eastAsia="Times New Roman" w:hAnsi="Times New Roman" w:cs="Times New Roman"/>
                <w:lang w:eastAsia="it-IT"/>
              </w:rPr>
              <w:t>denominazione</w:t>
            </w:r>
            <w:proofErr w:type="gramEnd"/>
            <w:r w:rsidRPr="006077E7">
              <w:rPr>
                <w:rFonts w:ascii="Times New Roman" w:eastAsia="Times New Roman" w:hAnsi="Times New Roman" w:cs="Times New Roman"/>
                <w:lang w:eastAsia="it-IT"/>
              </w:rPr>
              <w:t xml:space="preserve"> S.O.A.:</w:t>
            </w:r>
          </w:p>
        </w:tc>
        <w:tc>
          <w:tcPr>
            <w:tcW w:w="2889" w:type="dxa"/>
            <w:gridSpan w:val="3"/>
            <w:tcBorders>
              <w:top w:val="nil"/>
              <w:left w:val="nil"/>
              <w:bottom w:val="single" w:sz="4" w:space="0" w:color="auto"/>
              <w:right w:val="nil"/>
            </w:tcBorders>
          </w:tcPr>
          <w:p w:rsidR="00704773" w:rsidRPr="006077E7" w:rsidRDefault="00704773" w:rsidP="00A432DE">
            <w:pPr>
              <w:spacing w:after="0" w:line="360" w:lineRule="auto"/>
              <w:jc w:val="both"/>
              <w:rPr>
                <w:rFonts w:ascii="Times New Roman" w:eastAsia="Times New Roman" w:hAnsi="Times New Roman" w:cs="Times New Roman"/>
                <w:lang w:eastAsia="it-IT"/>
              </w:rPr>
            </w:pPr>
          </w:p>
        </w:tc>
        <w:tc>
          <w:tcPr>
            <w:tcW w:w="1984" w:type="dxa"/>
            <w:gridSpan w:val="2"/>
            <w:tcBorders>
              <w:top w:val="nil"/>
              <w:left w:val="nil"/>
              <w:bottom w:val="nil"/>
              <w:right w:val="single" w:sz="4" w:space="0" w:color="auto"/>
            </w:tcBorders>
          </w:tcPr>
          <w:p w:rsidR="00704773" w:rsidRPr="006077E7" w:rsidRDefault="00704773" w:rsidP="00A432DE">
            <w:pPr>
              <w:spacing w:after="0" w:line="360" w:lineRule="auto"/>
              <w:jc w:val="center"/>
              <w:rPr>
                <w:rFonts w:ascii="Times New Roman" w:eastAsia="Times New Roman" w:hAnsi="Times New Roman" w:cs="Times New Roman"/>
                <w:lang w:eastAsia="it-IT"/>
              </w:rPr>
            </w:pPr>
            <w:proofErr w:type="gramStart"/>
            <w:r w:rsidRPr="006077E7">
              <w:rPr>
                <w:rFonts w:ascii="Times New Roman" w:eastAsia="Times New Roman" w:hAnsi="Times New Roman" w:cs="Times New Roman"/>
                <w:lang w:eastAsia="it-IT"/>
              </w:rPr>
              <w:t>attestazione</w:t>
            </w:r>
            <w:proofErr w:type="gramEnd"/>
            <w:r w:rsidRPr="006077E7">
              <w:rPr>
                <w:rFonts w:ascii="Times New Roman" w:eastAsia="Times New Roman" w:hAnsi="Times New Roman" w:cs="Times New Roman"/>
                <w:lang w:eastAsia="it-IT"/>
              </w:rPr>
              <w:t xml:space="preserve"> </w:t>
            </w:r>
            <w:proofErr w:type="spellStart"/>
            <w:r w:rsidRPr="006077E7">
              <w:rPr>
                <w:rFonts w:ascii="Times New Roman" w:eastAsia="Times New Roman" w:hAnsi="Times New Roman" w:cs="Times New Roman"/>
                <w:lang w:eastAsia="it-IT"/>
              </w:rPr>
              <w:t>num</w:t>
            </w:r>
            <w:proofErr w:type="spellEnd"/>
            <w:r w:rsidRPr="006077E7">
              <w:rPr>
                <w:rFonts w:ascii="Times New Roman" w:eastAsia="Times New Roman" w:hAnsi="Times New Roman" w:cs="Times New Roman"/>
                <w:lang w:eastAsia="it-IT"/>
              </w:rPr>
              <w:t>.:</w:t>
            </w:r>
          </w:p>
        </w:tc>
        <w:tc>
          <w:tcPr>
            <w:tcW w:w="1134" w:type="dxa"/>
            <w:tcBorders>
              <w:top w:val="nil"/>
              <w:left w:val="single" w:sz="4" w:space="0" w:color="auto"/>
              <w:bottom w:val="single" w:sz="4" w:space="0" w:color="auto"/>
              <w:right w:val="single" w:sz="4" w:space="0" w:color="auto"/>
            </w:tcBorders>
          </w:tcPr>
          <w:p w:rsidR="00704773" w:rsidRPr="006077E7" w:rsidRDefault="00704773" w:rsidP="00A432DE">
            <w:pPr>
              <w:spacing w:after="0" w:line="360" w:lineRule="auto"/>
              <w:jc w:val="both"/>
              <w:rPr>
                <w:rFonts w:ascii="Times New Roman" w:eastAsia="Times New Roman" w:hAnsi="Times New Roman" w:cs="Times New Roman"/>
                <w:lang w:eastAsia="it-IT"/>
              </w:rPr>
            </w:pPr>
          </w:p>
        </w:tc>
      </w:tr>
      <w:tr w:rsidR="00704773" w:rsidRPr="006077E7" w:rsidTr="00A432DE">
        <w:tblPrEx>
          <w:tblLook w:val="04A0" w:firstRow="1" w:lastRow="0" w:firstColumn="1" w:lastColumn="0" w:noHBand="0" w:noVBand="1"/>
        </w:tblPrEx>
        <w:trPr>
          <w:cantSplit/>
          <w:trHeight w:val="20"/>
        </w:trPr>
        <w:tc>
          <w:tcPr>
            <w:tcW w:w="8363" w:type="dxa"/>
            <w:gridSpan w:val="8"/>
            <w:tcBorders>
              <w:top w:val="nil"/>
              <w:left w:val="nil"/>
              <w:bottom w:val="nil"/>
              <w:right w:val="nil"/>
            </w:tcBorders>
          </w:tcPr>
          <w:p w:rsidR="00704773" w:rsidRPr="006077E7" w:rsidRDefault="00704773" w:rsidP="00A432DE">
            <w:pPr>
              <w:spacing w:after="0" w:line="240" w:lineRule="auto"/>
              <w:jc w:val="both"/>
              <w:rPr>
                <w:rFonts w:ascii="Times New Roman" w:eastAsia="Times New Roman" w:hAnsi="Times New Roman" w:cs="Times New Roman"/>
                <w:lang w:eastAsia="it-IT"/>
              </w:rPr>
            </w:pPr>
          </w:p>
        </w:tc>
      </w:tr>
      <w:tr w:rsidR="00704773" w:rsidRPr="006077E7" w:rsidTr="00A432DE">
        <w:tblPrEx>
          <w:tblLook w:val="04A0" w:firstRow="1" w:lastRow="0" w:firstColumn="1" w:lastColumn="0" w:noHBand="0" w:noVBand="1"/>
        </w:tblPrEx>
        <w:trPr>
          <w:cantSplit/>
        </w:trPr>
        <w:tc>
          <w:tcPr>
            <w:tcW w:w="1204" w:type="dxa"/>
            <w:tcBorders>
              <w:top w:val="nil"/>
              <w:left w:val="nil"/>
              <w:bottom w:val="nil"/>
              <w:right w:val="dotted" w:sz="4" w:space="0" w:color="auto"/>
            </w:tcBorders>
            <w:hideMark/>
          </w:tcPr>
          <w:p w:rsidR="00704773" w:rsidRPr="006077E7" w:rsidRDefault="00704773" w:rsidP="00A432DE">
            <w:pPr>
              <w:spacing w:before="20" w:after="20" w:line="240" w:lineRule="auto"/>
              <w:jc w:val="both"/>
              <w:rPr>
                <w:rFonts w:ascii="Times New Roman" w:eastAsia="Times New Roman" w:hAnsi="Times New Roman" w:cs="Times New Roman"/>
                <w:lang w:eastAsia="it-IT"/>
              </w:rPr>
            </w:pPr>
            <w:proofErr w:type="gramStart"/>
            <w:r w:rsidRPr="006077E7">
              <w:rPr>
                <w:rFonts w:ascii="Times New Roman" w:eastAsia="Times New Roman" w:hAnsi="Times New Roman" w:cs="Times New Roman"/>
                <w:lang w:eastAsia="it-IT"/>
              </w:rPr>
              <w:t>rilasciata</w:t>
            </w:r>
            <w:proofErr w:type="gramEnd"/>
            <w:r w:rsidRPr="006077E7">
              <w:rPr>
                <w:rFonts w:ascii="Times New Roman" w:eastAsia="Times New Roman" w:hAnsi="Times New Roman" w:cs="Times New Roman"/>
                <w:lang w:eastAsia="it-IT"/>
              </w:rPr>
              <w:t xml:space="preserve"> il </w:t>
            </w:r>
          </w:p>
        </w:tc>
        <w:tc>
          <w:tcPr>
            <w:tcW w:w="1843" w:type="dxa"/>
            <w:gridSpan w:val="2"/>
            <w:tcBorders>
              <w:top w:val="nil"/>
              <w:left w:val="dotted" w:sz="4" w:space="0" w:color="auto"/>
              <w:bottom w:val="dotted" w:sz="4" w:space="0" w:color="auto"/>
              <w:right w:val="dotted" w:sz="4" w:space="0" w:color="auto"/>
            </w:tcBorders>
          </w:tcPr>
          <w:p w:rsidR="00704773" w:rsidRPr="006077E7" w:rsidRDefault="00704773" w:rsidP="00A432DE">
            <w:pPr>
              <w:spacing w:before="20" w:after="20" w:line="240" w:lineRule="auto"/>
              <w:jc w:val="center"/>
              <w:rPr>
                <w:rFonts w:ascii="Times New Roman" w:eastAsia="Times New Roman" w:hAnsi="Times New Roman" w:cs="Times New Roman"/>
                <w:lang w:eastAsia="it-IT"/>
              </w:rPr>
            </w:pPr>
          </w:p>
        </w:tc>
        <w:tc>
          <w:tcPr>
            <w:tcW w:w="1843" w:type="dxa"/>
            <w:tcBorders>
              <w:top w:val="nil"/>
              <w:left w:val="dotted" w:sz="4" w:space="0" w:color="auto"/>
              <w:bottom w:val="nil"/>
              <w:right w:val="dotted" w:sz="4" w:space="0" w:color="auto"/>
            </w:tcBorders>
            <w:hideMark/>
          </w:tcPr>
          <w:p w:rsidR="00704773" w:rsidRPr="006077E7" w:rsidRDefault="00704773" w:rsidP="00A432DE">
            <w:pPr>
              <w:spacing w:before="20" w:after="20" w:line="240" w:lineRule="auto"/>
              <w:jc w:val="center"/>
              <w:rPr>
                <w:rFonts w:ascii="Times New Roman" w:eastAsia="Times New Roman" w:hAnsi="Times New Roman" w:cs="Times New Roman"/>
                <w:lang w:eastAsia="it-IT"/>
              </w:rPr>
            </w:pPr>
            <w:proofErr w:type="gramStart"/>
            <w:r w:rsidRPr="006077E7">
              <w:rPr>
                <w:rFonts w:ascii="Times New Roman" w:eastAsia="Times New Roman" w:hAnsi="Times New Roman" w:cs="Times New Roman"/>
                <w:lang w:eastAsia="it-IT"/>
              </w:rPr>
              <w:t>con</w:t>
            </w:r>
            <w:proofErr w:type="gramEnd"/>
            <w:r w:rsidRPr="006077E7">
              <w:rPr>
                <w:rFonts w:ascii="Times New Roman" w:eastAsia="Times New Roman" w:hAnsi="Times New Roman" w:cs="Times New Roman"/>
                <w:lang w:eastAsia="it-IT"/>
              </w:rPr>
              <w:t xml:space="preserve"> scadenza il</w:t>
            </w:r>
          </w:p>
        </w:tc>
        <w:tc>
          <w:tcPr>
            <w:tcW w:w="1347" w:type="dxa"/>
            <w:gridSpan w:val="2"/>
            <w:tcBorders>
              <w:top w:val="nil"/>
              <w:left w:val="dotted" w:sz="4" w:space="0" w:color="auto"/>
              <w:bottom w:val="dotted" w:sz="4" w:space="0" w:color="auto"/>
              <w:right w:val="dotted" w:sz="4" w:space="0" w:color="auto"/>
            </w:tcBorders>
          </w:tcPr>
          <w:p w:rsidR="00704773" w:rsidRPr="006077E7" w:rsidRDefault="00704773" w:rsidP="00A432DE">
            <w:pPr>
              <w:spacing w:before="20" w:after="20" w:line="240" w:lineRule="auto"/>
              <w:jc w:val="center"/>
              <w:rPr>
                <w:rFonts w:ascii="Times New Roman" w:eastAsia="Times New Roman" w:hAnsi="Times New Roman" w:cs="Times New Roman"/>
                <w:lang w:eastAsia="it-IT"/>
              </w:rPr>
            </w:pPr>
          </w:p>
        </w:tc>
        <w:tc>
          <w:tcPr>
            <w:tcW w:w="2126" w:type="dxa"/>
            <w:gridSpan w:val="2"/>
            <w:tcBorders>
              <w:top w:val="nil"/>
              <w:left w:val="dotted" w:sz="4" w:space="0" w:color="auto"/>
              <w:bottom w:val="nil"/>
              <w:right w:val="nil"/>
            </w:tcBorders>
          </w:tcPr>
          <w:p w:rsidR="00704773" w:rsidRPr="006077E7" w:rsidRDefault="00704773" w:rsidP="00A432DE">
            <w:pPr>
              <w:spacing w:before="20" w:after="20" w:line="240" w:lineRule="auto"/>
              <w:jc w:val="center"/>
              <w:rPr>
                <w:rFonts w:ascii="Times New Roman" w:eastAsia="Times New Roman" w:hAnsi="Times New Roman" w:cs="Times New Roman"/>
                <w:lang w:eastAsia="it-IT"/>
              </w:rPr>
            </w:pPr>
          </w:p>
        </w:tc>
      </w:tr>
    </w:tbl>
    <w:p w:rsidR="00704773" w:rsidRPr="006077E7" w:rsidRDefault="00704773" w:rsidP="00704773">
      <w:pPr>
        <w:spacing w:before="120" w:after="120" w:line="240" w:lineRule="auto"/>
        <w:ind w:left="1134"/>
        <w:jc w:val="both"/>
        <w:rPr>
          <w:rFonts w:ascii="Times New Roman" w:eastAsia="Times New Roman" w:hAnsi="Times New Roman" w:cs="Times New Roman"/>
          <w:lang w:eastAsia="it-IT"/>
        </w:rPr>
      </w:pPr>
      <w:proofErr w:type="gramStart"/>
      <w:r w:rsidRPr="006077E7">
        <w:rPr>
          <w:rFonts w:ascii="Times New Roman" w:eastAsia="Times New Roman" w:hAnsi="Times New Roman" w:cs="Times New Roman"/>
          <w:lang w:eastAsia="it-IT"/>
        </w:rPr>
        <w:t>per</w:t>
      </w:r>
      <w:proofErr w:type="gramEnd"/>
      <w:r w:rsidRPr="006077E7">
        <w:rPr>
          <w:rFonts w:ascii="Times New Roman" w:eastAsia="Times New Roman" w:hAnsi="Times New Roman" w:cs="Times New Roman"/>
          <w:lang w:eastAsia="it-IT"/>
        </w:rPr>
        <w:t xml:space="preserve"> le seguenti categorie e classifiche:</w:t>
      </w:r>
    </w:p>
    <w:p w:rsidR="00704773" w:rsidRPr="006077E7" w:rsidRDefault="00704773" w:rsidP="00704773">
      <w:pPr>
        <w:spacing w:before="120" w:after="120" w:line="240" w:lineRule="auto"/>
        <w:ind w:left="1134"/>
        <w:jc w:val="both"/>
        <w:rPr>
          <w:rFonts w:ascii="Times New Roman" w:eastAsia="Times New Roman" w:hAnsi="Times New Roman" w:cs="Times New Roman"/>
          <w:lang w:eastAsia="it-IT"/>
        </w:rPr>
      </w:pPr>
    </w:p>
    <w:tbl>
      <w:tblPr>
        <w:tblW w:w="8610"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780"/>
        <w:gridCol w:w="3950"/>
        <w:gridCol w:w="974"/>
        <w:gridCol w:w="2410"/>
      </w:tblGrid>
      <w:tr w:rsidR="00704773" w:rsidRPr="006077E7" w:rsidTr="00A432DE">
        <w:trPr>
          <w:cantSplit/>
        </w:trPr>
        <w:tc>
          <w:tcPr>
            <w:tcW w:w="496" w:type="dxa"/>
            <w:tcBorders>
              <w:top w:val="nil"/>
              <w:left w:val="nil"/>
              <w:bottom w:val="nil"/>
              <w:right w:val="single" w:sz="4" w:space="0" w:color="auto"/>
            </w:tcBorders>
          </w:tcPr>
          <w:p w:rsidR="00704773" w:rsidRPr="006077E7" w:rsidRDefault="00704773" w:rsidP="00A432DE">
            <w:pPr>
              <w:spacing w:beforeLines="20" w:before="48" w:afterLines="20" w:after="48" w:line="240" w:lineRule="auto"/>
              <w:jc w:val="center"/>
              <w:rPr>
                <w:rFonts w:ascii="Times New Roman" w:eastAsia="Times New Roman" w:hAnsi="Times New Roman" w:cs="Times New Roman"/>
                <w:i/>
                <w:lang w:eastAsia="it-IT"/>
              </w:rPr>
            </w:pPr>
          </w:p>
        </w:tc>
        <w:tc>
          <w:tcPr>
            <w:tcW w:w="4730" w:type="dxa"/>
            <w:gridSpan w:val="2"/>
            <w:tcBorders>
              <w:top w:val="single" w:sz="4" w:space="0" w:color="auto"/>
              <w:left w:val="single" w:sz="4" w:space="0" w:color="auto"/>
              <w:bottom w:val="single" w:sz="4" w:space="0" w:color="auto"/>
              <w:right w:val="single" w:sz="4" w:space="0" w:color="auto"/>
            </w:tcBorders>
            <w:vAlign w:val="center"/>
          </w:tcPr>
          <w:p w:rsidR="00704773" w:rsidRPr="006077E7" w:rsidRDefault="00704773" w:rsidP="00A432DE">
            <w:pPr>
              <w:spacing w:beforeLines="20" w:before="48" w:afterLines="20" w:after="48" w:line="240" w:lineRule="auto"/>
              <w:jc w:val="center"/>
              <w:rPr>
                <w:rFonts w:ascii="Times New Roman" w:eastAsia="Times New Roman" w:hAnsi="Times New Roman" w:cs="Times New Roman"/>
                <w:i/>
                <w:lang w:eastAsia="it-IT"/>
              </w:rPr>
            </w:pPr>
            <w:proofErr w:type="gramStart"/>
            <w:r w:rsidRPr="006077E7">
              <w:rPr>
                <w:rFonts w:ascii="Times New Roman" w:eastAsia="Times New Roman" w:hAnsi="Times New Roman" w:cs="Times New Roman"/>
                <w:i/>
                <w:lang w:eastAsia="it-IT"/>
              </w:rPr>
              <w:t>categoria</w:t>
            </w:r>
            <w:proofErr w:type="gramEnd"/>
          </w:p>
        </w:tc>
        <w:tc>
          <w:tcPr>
            <w:tcW w:w="974" w:type="dxa"/>
            <w:tcBorders>
              <w:top w:val="single" w:sz="4" w:space="0" w:color="auto"/>
              <w:left w:val="single" w:sz="4" w:space="0" w:color="auto"/>
              <w:bottom w:val="single" w:sz="4" w:space="0" w:color="auto"/>
              <w:right w:val="single" w:sz="4" w:space="0" w:color="auto"/>
            </w:tcBorders>
            <w:vAlign w:val="center"/>
          </w:tcPr>
          <w:p w:rsidR="00704773" w:rsidRPr="006077E7" w:rsidRDefault="00704773" w:rsidP="00A432DE">
            <w:pPr>
              <w:spacing w:beforeLines="20" w:before="48" w:afterLines="20" w:after="48" w:line="240" w:lineRule="auto"/>
              <w:jc w:val="center"/>
              <w:rPr>
                <w:rFonts w:ascii="Times New Roman" w:eastAsia="Times New Roman" w:hAnsi="Times New Roman" w:cs="Times New Roman"/>
                <w:i/>
                <w:lang w:eastAsia="it-IT"/>
              </w:rPr>
            </w:pPr>
            <w:proofErr w:type="gramStart"/>
            <w:r w:rsidRPr="006077E7">
              <w:rPr>
                <w:rFonts w:ascii="Times New Roman" w:eastAsia="Times New Roman" w:hAnsi="Times New Roman" w:cs="Times New Roman"/>
                <w:i/>
                <w:lang w:eastAsia="it-IT"/>
              </w:rPr>
              <w:t>classifica</w:t>
            </w:r>
            <w:proofErr w:type="gramEnd"/>
          </w:p>
        </w:tc>
        <w:tc>
          <w:tcPr>
            <w:tcW w:w="2410" w:type="dxa"/>
            <w:tcBorders>
              <w:top w:val="single" w:sz="4" w:space="0" w:color="auto"/>
              <w:left w:val="single" w:sz="4" w:space="0" w:color="auto"/>
              <w:bottom w:val="single" w:sz="4" w:space="0" w:color="auto"/>
              <w:right w:val="single" w:sz="4" w:space="0" w:color="auto"/>
            </w:tcBorders>
            <w:vAlign w:val="center"/>
          </w:tcPr>
          <w:p w:rsidR="00704773" w:rsidRPr="006077E7" w:rsidRDefault="00704773" w:rsidP="00A432DE">
            <w:pPr>
              <w:spacing w:beforeLines="20" w:before="48" w:afterLines="20" w:after="48" w:line="240" w:lineRule="auto"/>
              <w:jc w:val="center"/>
              <w:rPr>
                <w:rFonts w:ascii="Times New Roman" w:eastAsia="Times New Roman" w:hAnsi="Times New Roman" w:cs="Times New Roman"/>
                <w:i/>
                <w:lang w:eastAsia="it-IT"/>
              </w:rPr>
            </w:pPr>
            <w:r w:rsidRPr="006077E7">
              <w:rPr>
                <w:rFonts w:ascii="Times New Roman" w:eastAsia="Times New Roman" w:hAnsi="Times New Roman" w:cs="Times New Roman"/>
                <w:i/>
                <w:lang w:eastAsia="it-IT"/>
              </w:rPr>
              <w:t>Pari a Euro</w:t>
            </w:r>
          </w:p>
        </w:tc>
      </w:tr>
      <w:tr w:rsidR="00704773" w:rsidRPr="006077E7" w:rsidTr="00A432DE">
        <w:trPr>
          <w:cantSplit/>
        </w:trPr>
        <w:tc>
          <w:tcPr>
            <w:tcW w:w="496" w:type="dxa"/>
            <w:tcBorders>
              <w:top w:val="nil"/>
              <w:left w:val="nil"/>
              <w:bottom w:val="nil"/>
              <w:right w:val="dotted" w:sz="4" w:space="0" w:color="auto"/>
            </w:tcBorders>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p>
        </w:tc>
        <w:tc>
          <w:tcPr>
            <w:tcW w:w="780" w:type="dxa"/>
            <w:tcBorders>
              <w:top w:val="single" w:sz="4" w:space="0" w:color="auto"/>
              <w:left w:val="single" w:sz="4" w:space="0" w:color="auto"/>
              <w:bottom w:val="dotted" w:sz="4" w:space="0" w:color="auto"/>
              <w:right w:val="dotted" w:sz="4" w:space="0" w:color="auto"/>
            </w:tcBorders>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O</w:t>
            </w:r>
          </w:p>
        </w:tc>
        <w:tc>
          <w:tcPr>
            <w:tcW w:w="3950" w:type="dxa"/>
            <w:tcBorders>
              <w:top w:val="single" w:sz="4" w:space="0" w:color="auto"/>
              <w:left w:val="dotted" w:sz="4" w:space="0" w:color="auto"/>
              <w:bottom w:val="dotted" w:sz="4" w:space="0" w:color="auto"/>
            </w:tcBorders>
            <w:shd w:val="clear" w:color="auto" w:fill="auto"/>
            <w:vAlign w:val="center"/>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p>
        </w:tc>
        <w:tc>
          <w:tcPr>
            <w:tcW w:w="974" w:type="dxa"/>
            <w:tcBorders>
              <w:top w:val="single" w:sz="4" w:space="0" w:color="auto"/>
              <w:bottom w:val="dotted" w:sz="4" w:space="0" w:color="auto"/>
            </w:tcBorders>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p>
        </w:tc>
        <w:tc>
          <w:tcPr>
            <w:tcW w:w="2410" w:type="dxa"/>
            <w:tcBorders>
              <w:top w:val="single" w:sz="4" w:space="0" w:color="auto"/>
              <w:bottom w:val="dotted" w:sz="4" w:space="0" w:color="auto"/>
            </w:tcBorders>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p>
        </w:tc>
      </w:tr>
      <w:tr w:rsidR="00704773" w:rsidRPr="006077E7" w:rsidTr="00A432DE">
        <w:trPr>
          <w:cantSplit/>
        </w:trPr>
        <w:tc>
          <w:tcPr>
            <w:tcW w:w="496" w:type="dxa"/>
            <w:tcBorders>
              <w:top w:val="nil"/>
              <w:left w:val="nil"/>
              <w:bottom w:val="nil"/>
              <w:right w:val="dotted" w:sz="4" w:space="0" w:color="auto"/>
            </w:tcBorders>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p>
        </w:tc>
        <w:tc>
          <w:tcPr>
            <w:tcW w:w="780" w:type="dxa"/>
            <w:tcBorders>
              <w:top w:val="dotted" w:sz="4" w:space="0" w:color="auto"/>
              <w:left w:val="single" w:sz="4" w:space="0" w:color="auto"/>
              <w:bottom w:val="dotted" w:sz="4" w:space="0" w:color="auto"/>
              <w:right w:val="dotted" w:sz="4" w:space="0" w:color="auto"/>
            </w:tcBorders>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O</w:t>
            </w:r>
          </w:p>
        </w:tc>
        <w:tc>
          <w:tcPr>
            <w:tcW w:w="3950" w:type="dxa"/>
            <w:tcBorders>
              <w:top w:val="dotted" w:sz="4" w:space="0" w:color="auto"/>
              <w:left w:val="dotted" w:sz="4" w:space="0" w:color="auto"/>
              <w:bottom w:val="dotted" w:sz="4" w:space="0" w:color="auto"/>
            </w:tcBorders>
            <w:shd w:val="clear" w:color="auto" w:fill="auto"/>
            <w:vAlign w:val="center"/>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p>
        </w:tc>
        <w:tc>
          <w:tcPr>
            <w:tcW w:w="974" w:type="dxa"/>
            <w:tcBorders>
              <w:top w:val="dotted" w:sz="4" w:space="0" w:color="auto"/>
              <w:bottom w:val="dotted" w:sz="4" w:space="0" w:color="auto"/>
            </w:tcBorders>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p>
        </w:tc>
        <w:tc>
          <w:tcPr>
            <w:tcW w:w="2410" w:type="dxa"/>
            <w:tcBorders>
              <w:top w:val="dotted" w:sz="4" w:space="0" w:color="auto"/>
              <w:bottom w:val="dotted" w:sz="4" w:space="0" w:color="auto"/>
            </w:tcBorders>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p>
        </w:tc>
      </w:tr>
      <w:tr w:rsidR="00704773" w:rsidRPr="006077E7" w:rsidTr="00A432DE">
        <w:trPr>
          <w:cantSplit/>
        </w:trPr>
        <w:tc>
          <w:tcPr>
            <w:tcW w:w="496" w:type="dxa"/>
            <w:tcBorders>
              <w:top w:val="nil"/>
              <w:left w:val="nil"/>
              <w:bottom w:val="nil"/>
              <w:right w:val="dotted" w:sz="4" w:space="0" w:color="auto"/>
            </w:tcBorders>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p>
        </w:tc>
        <w:tc>
          <w:tcPr>
            <w:tcW w:w="780" w:type="dxa"/>
            <w:tcBorders>
              <w:top w:val="dotted" w:sz="4" w:space="0" w:color="auto"/>
              <w:left w:val="single" w:sz="4" w:space="0" w:color="auto"/>
              <w:bottom w:val="dotted" w:sz="4" w:space="0" w:color="auto"/>
              <w:right w:val="dotted" w:sz="4" w:space="0" w:color="auto"/>
            </w:tcBorders>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O</w:t>
            </w:r>
          </w:p>
        </w:tc>
        <w:tc>
          <w:tcPr>
            <w:tcW w:w="3950" w:type="dxa"/>
            <w:tcBorders>
              <w:top w:val="dotted" w:sz="4" w:space="0" w:color="auto"/>
              <w:left w:val="dotted" w:sz="4" w:space="0" w:color="auto"/>
              <w:bottom w:val="dotted" w:sz="4" w:space="0" w:color="auto"/>
            </w:tcBorders>
            <w:shd w:val="clear" w:color="auto" w:fill="auto"/>
            <w:vAlign w:val="center"/>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p>
        </w:tc>
        <w:tc>
          <w:tcPr>
            <w:tcW w:w="974" w:type="dxa"/>
            <w:tcBorders>
              <w:top w:val="dotted" w:sz="4" w:space="0" w:color="auto"/>
              <w:bottom w:val="dotted" w:sz="4" w:space="0" w:color="auto"/>
            </w:tcBorders>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p>
        </w:tc>
        <w:tc>
          <w:tcPr>
            <w:tcW w:w="2410" w:type="dxa"/>
            <w:tcBorders>
              <w:top w:val="dotted" w:sz="4" w:space="0" w:color="auto"/>
              <w:bottom w:val="dotted" w:sz="4" w:space="0" w:color="auto"/>
            </w:tcBorders>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p>
        </w:tc>
      </w:tr>
      <w:tr w:rsidR="00704773" w:rsidRPr="006077E7" w:rsidTr="00A432DE">
        <w:trPr>
          <w:cantSplit/>
        </w:trPr>
        <w:tc>
          <w:tcPr>
            <w:tcW w:w="496" w:type="dxa"/>
            <w:tcBorders>
              <w:top w:val="nil"/>
              <w:left w:val="nil"/>
              <w:bottom w:val="nil"/>
              <w:right w:val="dotted" w:sz="4" w:space="0" w:color="auto"/>
            </w:tcBorders>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p>
        </w:tc>
        <w:tc>
          <w:tcPr>
            <w:tcW w:w="780" w:type="dxa"/>
            <w:tcBorders>
              <w:top w:val="dotted" w:sz="4" w:space="0" w:color="auto"/>
              <w:left w:val="single" w:sz="4" w:space="0" w:color="auto"/>
              <w:bottom w:val="dotted" w:sz="4" w:space="0" w:color="auto"/>
              <w:right w:val="dotted" w:sz="4" w:space="0" w:color="auto"/>
            </w:tcBorders>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O</w:t>
            </w:r>
          </w:p>
        </w:tc>
        <w:tc>
          <w:tcPr>
            <w:tcW w:w="3950" w:type="dxa"/>
            <w:tcBorders>
              <w:top w:val="dotted" w:sz="4" w:space="0" w:color="auto"/>
              <w:left w:val="dotted" w:sz="4" w:space="0" w:color="auto"/>
              <w:bottom w:val="dotted" w:sz="4" w:space="0" w:color="auto"/>
            </w:tcBorders>
            <w:shd w:val="clear" w:color="auto" w:fill="auto"/>
            <w:vAlign w:val="center"/>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p>
        </w:tc>
        <w:tc>
          <w:tcPr>
            <w:tcW w:w="974" w:type="dxa"/>
            <w:tcBorders>
              <w:top w:val="dotted" w:sz="4" w:space="0" w:color="auto"/>
              <w:bottom w:val="dotted" w:sz="4" w:space="0" w:color="auto"/>
            </w:tcBorders>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p>
        </w:tc>
        <w:tc>
          <w:tcPr>
            <w:tcW w:w="2410" w:type="dxa"/>
            <w:tcBorders>
              <w:top w:val="dotted" w:sz="4" w:space="0" w:color="auto"/>
              <w:bottom w:val="dotted" w:sz="4" w:space="0" w:color="auto"/>
            </w:tcBorders>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p>
        </w:tc>
      </w:tr>
      <w:tr w:rsidR="00704773" w:rsidRPr="006077E7" w:rsidTr="00A432DE">
        <w:trPr>
          <w:cantSplit/>
        </w:trPr>
        <w:tc>
          <w:tcPr>
            <w:tcW w:w="496" w:type="dxa"/>
            <w:tcBorders>
              <w:top w:val="nil"/>
              <w:left w:val="nil"/>
              <w:bottom w:val="nil"/>
              <w:right w:val="dotted" w:sz="4" w:space="0" w:color="auto"/>
            </w:tcBorders>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p>
        </w:tc>
        <w:tc>
          <w:tcPr>
            <w:tcW w:w="780" w:type="dxa"/>
            <w:tcBorders>
              <w:top w:val="dotted" w:sz="4" w:space="0" w:color="auto"/>
              <w:left w:val="single" w:sz="4" w:space="0" w:color="auto"/>
              <w:bottom w:val="dotted" w:sz="4" w:space="0" w:color="auto"/>
              <w:right w:val="dotted" w:sz="4" w:space="0" w:color="auto"/>
            </w:tcBorders>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O</w:t>
            </w:r>
          </w:p>
        </w:tc>
        <w:tc>
          <w:tcPr>
            <w:tcW w:w="3950" w:type="dxa"/>
            <w:tcBorders>
              <w:top w:val="dotted" w:sz="4" w:space="0" w:color="auto"/>
              <w:left w:val="dotted" w:sz="4" w:space="0" w:color="auto"/>
              <w:bottom w:val="dotted" w:sz="4" w:space="0" w:color="auto"/>
            </w:tcBorders>
            <w:vAlign w:val="center"/>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p>
        </w:tc>
        <w:tc>
          <w:tcPr>
            <w:tcW w:w="974" w:type="dxa"/>
            <w:tcBorders>
              <w:top w:val="dotted" w:sz="4" w:space="0" w:color="auto"/>
              <w:bottom w:val="dotted" w:sz="4" w:space="0" w:color="auto"/>
            </w:tcBorders>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p>
        </w:tc>
        <w:tc>
          <w:tcPr>
            <w:tcW w:w="2410" w:type="dxa"/>
            <w:tcBorders>
              <w:top w:val="dotted" w:sz="4" w:space="0" w:color="auto"/>
              <w:bottom w:val="dotted" w:sz="4" w:space="0" w:color="auto"/>
            </w:tcBorders>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p>
        </w:tc>
      </w:tr>
      <w:tr w:rsidR="00704773" w:rsidRPr="006077E7" w:rsidTr="00A432DE">
        <w:trPr>
          <w:cantSplit/>
        </w:trPr>
        <w:tc>
          <w:tcPr>
            <w:tcW w:w="496" w:type="dxa"/>
            <w:tcBorders>
              <w:top w:val="nil"/>
              <w:left w:val="nil"/>
              <w:bottom w:val="nil"/>
              <w:right w:val="dotted" w:sz="4" w:space="0" w:color="auto"/>
            </w:tcBorders>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p>
        </w:tc>
        <w:tc>
          <w:tcPr>
            <w:tcW w:w="780" w:type="dxa"/>
            <w:tcBorders>
              <w:top w:val="dotted" w:sz="4" w:space="0" w:color="auto"/>
              <w:left w:val="single" w:sz="4" w:space="0" w:color="auto"/>
              <w:bottom w:val="single" w:sz="4" w:space="0" w:color="auto"/>
              <w:right w:val="dotted" w:sz="4" w:space="0" w:color="auto"/>
            </w:tcBorders>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O</w:t>
            </w:r>
          </w:p>
        </w:tc>
        <w:tc>
          <w:tcPr>
            <w:tcW w:w="3950" w:type="dxa"/>
            <w:tcBorders>
              <w:top w:val="dotted" w:sz="4" w:space="0" w:color="auto"/>
              <w:left w:val="dotted" w:sz="4" w:space="0" w:color="auto"/>
              <w:bottom w:val="single" w:sz="4" w:space="0" w:color="auto"/>
            </w:tcBorders>
            <w:vAlign w:val="center"/>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p>
        </w:tc>
        <w:tc>
          <w:tcPr>
            <w:tcW w:w="974" w:type="dxa"/>
            <w:tcBorders>
              <w:top w:val="dotted" w:sz="4" w:space="0" w:color="auto"/>
              <w:bottom w:val="single" w:sz="4" w:space="0" w:color="auto"/>
            </w:tcBorders>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p>
        </w:tc>
        <w:tc>
          <w:tcPr>
            <w:tcW w:w="2410" w:type="dxa"/>
            <w:tcBorders>
              <w:top w:val="dotted" w:sz="4" w:space="0" w:color="auto"/>
              <w:bottom w:val="single" w:sz="4" w:space="0" w:color="auto"/>
            </w:tcBorders>
          </w:tcPr>
          <w:p w:rsidR="00704773" w:rsidRPr="006077E7" w:rsidRDefault="00704773" w:rsidP="00A432DE">
            <w:pPr>
              <w:spacing w:beforeLines="20" w:before="48" w:afterLines="20" w:after="48" w:line="240" w:lineRule="auto"/>
              <w:jc w:val="both"/>
              <w:rPr>
                <w:rFonts w:ascii="Times New Roman" w:eastAsia="Times New Roman" w:hAnsi="Times New Roman" w:cs="Times New Roman"/>
                <w:lang w:eastAsia="it-IT"/>
              </w:rPr>
            </w:pPr>
          </w:p>
        </w:tc>
      </w:tr>
    </w:tbl>
    <w:p w:rsidR="00704773" w:rsidRPr="006077E7" w:rsidRDefault="00704773" w:rsidP="00704773">
      <w:pPr>
        <w:spacing w:before="120" w:after="120" w:line="240" w:lineRule="auto"/>
        <w:ind w:left="1276"/>
        <w:rPr>
          <w:rFonts w:ascii="Times New Roman" w:eastAsia="Times New Roman" w:hAnsi="Times New Roman" w:cs="Times New Roman"/>
          <w:lang w:eastAsia="it-IT"/>
        </w:rPr>
      </w:pPr>
      <w:proofErr w:type="gramStart"/>
      <w:r w:rsidRPr="006077E7">
        <w:rPr>
          <w:rFonts w:ascii="Times New Roman" w:eastAsia="Times New Roman" w:hAnsi="Times New Roman" w:cs="Times New Roman"/>
          <w:lang w:eastAsia="it-IT"/>
        </w:rPr>
        <w:t>recante</w:t>
      </w:r>
      <w:proofErr w:type="gramEnd"/>
      <w:r w:rsidRPr="006077E7">
        <w:rPr>
          <w:rFonts w:ascii="Times New Roman" w:eastAsia="Times New Roman" w:hAnsi="Times New Roman" w:cs="Times New Roman"/>
          <w:lang w:eastAsia="it-IT"/>
        </w:rPr>
        <w:t xml:space="preserve"> l’indicazione dei seguenti soggetti (persone fisiche):</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2409"/>
        <w:gridCol w:w="1201"/>
        <w:gridCol w:w="1060"/>
      </w:tblGrid>
      <w:tr w:rsidR="00704773" w:rsidRPr="006077E7" w:rsidTr="00A432DE">
        <w:trPr>
          <w:cantSplit/>
          <w:trHeight w:val="315"/>
        </w:trPr>
        <w:tc>
          <w:tcPr>
            <w:tcW w:w="3544" w:type="dxa"/>
            <w:vMerge w:val="restart"/>
            <w:vAlign w:val="center"/>
          </w:tcPr>
          <w:p w:rsidR="00704773" w:rsidRPr="006077E7" w:rsidRDefault="00704773" w:rsidP="00A432DE">
            <w:pPr>
              <w:widowControl w:val="0"/>
              <w:spacing w:beforeLines="20" w:before="48" w:afterLines="20" w:after="48" w:line="240" w:lineRule="auto"/>
              <w:jc w:val="center"/>
              <w:rPr>
                <w:rFonts w:ascii="Times New Roman" w:eastAsia="Times New Roman" w:hAnsi="Times New Roman" w:cs="Times New Roman"/>
                <w:i/>
                <w:sz w:val="16"/>
                <w:lang w:eastAsia="it-IT"/>
              </w:rPr>
            </w:pPr>
            <w:proofErr w:type="gramStart"/>
            <w:r w:rsidRPr="006077E7">
              <w:rPr>
                <w:rFonts w:ascii="Times New Roman" w:eastAsia="Times New Roman" w:hAnsi="Times New Roman" w:cs="Times New Roman"/>
                <w:i/>
                <w:sz w:val="16"/>
                <w:lang w:eastAsia="it-IT"/>
              </w:rPr>
              <w:t>nome</w:t>
            </w:r>
            <w:proofErr w:type="gramEnd"/>
            <w:r w:rsidRPr="006077E7">
              <w:rPr>
                <w:rFonts w:ascii="Times New Roman" w:eastAsia="Times New Roman" w:hAnsi="Times New Roman" w:cs="Times New Roman"/>
                <w:i/>
                <w:sz w:val="16"/>
                <w:lang w:eastAsia="it-IT"/>
              </w:rPr>
              <w:t xml:space="preserve"> e cognome</w:t>
            </w:r>
          </w:p>
        </w:tc>
        <w:tc>
          <w:tcPr>
            <w:tcW w:w="2409" w:type="dxa"/>
            <w:vMerge w:val="restart"/>
            <w:vAlign w:val="center"/>
          </w:tcPr>
          <w:p w:rsidR="00704773" w:rsidRPr="006077E7" w:rsidRDefault="00704773" w:rsidP="00A432DE">
            <w:pPr>
              <w:widowControl w:val="0"/>
              <w:spacing w:beforeLines="20" w:before="48" w:afterLines="20" w:after="48" w:line="240" w:lineRule="auto"/>
              <w:jc w:val="center"/>
              <w:rPr>
                <w:rFonts w:ascii="Times New Roman" w:eastAsia="Times New Roman" w:hAnsi="Times New Roman" w:cs="Times New Roman"/>
                <w:i/>
                <w:sz w:val="16"/>
                <w:lang w:eastAsia="it-IT"/>
              </w:rPr>
            </w:pPr>
            <w:r w:rsidRPr="006077E7">
              <w:rPr>
                <w:rFonts w:ascii="Times New Roman" w:eastAsia="Times New Roman" w:hAnsi="Times New Roman" w:cs="Times New Roman"/>
                <w:i/>
                <w:sz w:val="16"/>
                <w:lang w:eastAsia="it-IT"/>
              </w:rPr>
              <w:t>Codice fiscale</w:t>
            </w:r>
          </w:p>
        </w:tc>
        <w:tc>
          <w:tcPr>
            <w:tcW w:w="2261" w:type="dxa"/>
            <w:gridSpan w:val="2"/>
            <w:tcBorders>
              <w:bottom w:val="single" w:sz="4" w:space="0" w:color="auto"/>
            </w:tcBorders>
            <w:vAlign w:val="center"/>
          </w:tcPr>
          <w:p w:rsidR="00704773" w:rsidRPr="006077E7" w:rsidRDefault="00704773" w:rsidP="00A432DE">
            <w:pPr>
              <w:widowControl w:val="0"/>
              <w:spacing w:beforeLines="20" w:before="48" w:afterLines="20" w:after="48" w:line="240" w:lineRule="auto"/>
              <w:jc w:val="center"/>
              <w:rPr>
                <w:rFonts w:ascii="Times New Roman" w:eastAsia="Times New Roman" w:hAnsi="Times New Roman" w:cs="Times New Roman"/>
                <w:i/>
                <w:sz w:val="16"/>
                <w:lang w:eastAsia="it-IT"/>
              </w:rPr>
            </w:pPr>
            <w:proofErr w:type="gramStart"/>
            <w:r w:rsidRPr="006077E7">
              <w:rPr>
                <w:rFonts w:ascii="Times New Roman" w:eastAsia="Times New Roman" w:hAnsi="Times New Roman" w:cs="Times New Roman"/>
                <w:i/>
                <w:iCs/>
                <w:sz w:val="16"/>
                <w:lang w:eastAsia="it-IT"/>
              </w:rPr>
              <w:t>carica</w:t>
            </w:r>
            <w:proofErr w:type="gramEnd"/>
            <w:r w:rsidRPr="006077E7">
              <w:rPr>
                <w:rFonts w:ascii="Times New Roman" w:eastAsia="Times New Roman" w:hAnsi="Times New Roman" w:cs="Times New Roman"/>
                <w:i/>
                <w:iCs/>
                <w:sz w:val="16"/>
                <w:lang w:eastAsia="it-IT"/>
              </w:rPr>
              <w:t xml:space="preserve"> ricoperta </w:t>
            </w:r>
            <w:r w:rsidRPr="006077E7">
              <w:rPr>
                <w:rFonts w:ascii="Times New Roman" w:eastAsia="Times New Roman" w:hAnsi="Times New Roman" w:cs="Times New Roman"/>
                <w:sz w:val="16"/>
                <w:vertAlign w:val="superscript"/>
                <w:lang w:eastAsia="it-IT"/>
              </w:rPr>
              <w:t>(</w:t>
            </w:r>
            <w:r w:rsidRPr="006077E7">
              <w:rPr>
                <w:rFonts w:ascii="Times New Roman" w:eastAsia="Times New Roman" w:hAnsi="Times New Roman" w:cs="Times New Roman"/>
                <w:sz w:val="16"/>
                <w:vertAlign w:val="superscript"/>
                <w:lang w:eastAsia="it-IT"/>
              </w:rPr>
              <w:endnoteReference w:id="10"/>
            </w:r>
            <w:r w:rsidRPr="006077E7">
              <w:rPr>
                <w:rFonts w:ascii="Times New Roman" w:eastAsia="Times New Roman" w:hAnsi="Times New Roman" w:cs="Times New Roman"/>
                <w:sz w:val="16"/>
                <w:vertAlign w:val="superscript"/>
                <w:lang w:eastAsia="it-IT"/>
              </w:rPr>
              <w:t>)</w:t>
            </w:r>
          </w:p>
        </w:tc>
      </w:tr>
      <w:tr w:rsidR="00704773" w:rsidRPr="006077E7" w:rsidTr="00A432DE">
        <w:trPr>
          <w:cantSplit/>
          <w:trHeight w:val="315"/>
        </w:trPr>
        <w:tc>
          <w:tcPr>
            <w:tcW w:w="3544" w:type="dxa"/>
            <w:vMerge/>
            <w:tcBorders>
              <w:bottom w:val="single" w:sz="4" w:space="0" w:color="auto"/>
            </w:tcBorders>
            <w:vAlign w:val="center"/>
          </w:tcPr>
          <w:p w:rsidR="00704773" w:rsidRPr="006077E7" w:rsidRDefault="00704773" w:rsidP="00A432DE">
            <w:pPr>
              <w:widowControl w:val="0"/>
              <w:spacing w:beforeLines="20" w:before="48" w:afterLines="20" w:after="48" w:line="240" w:lineRule="auto"/>
              <w:jc w:val="center"/>
              <w:rPr>
                <w:rFonts w:ascii="Times New Roman" w:eastAsia="Times New Roman" w:hAnsi="Times New Roman" w:cs="Times New Roman"/>
                <w:i/>
                <w:sz w:val="16"/>
                <w:lang w:eastAsia="it-IT"/>
              </w:rPr>
            </w:pPr>
          </w:p>
        </w:tc>
        <w:tc>
          <w:tcPr>
            <w:tcW w:w="2409" w:type="dxa"/>
            <w:vMerge/>
            <w:tcBorders>
              <w:bottom w:val="single" w:sz="4" w:space="0" w:color="auto"/>
            </w:tcBorders>
            <w:vAlign w:val="center"/>
          </w:tcPr>
          <w:p w:rsidR="00704773" w:rsidRPr="006077E7" w:rsidRDefault="00704773" w:rsidP="00A432DE">
            <w:pPr>
              <w:widowControl w:val="0"/>
              <w:spacing w:beforeLines="20" w:before="48" w:afterLines="20" w:after="48" w:line="240" w:lineRule="auto"/>
              <w:jc w:val="center"/>
              <w:rPr>
                <w:rFonts w:ascii="Times New Roman" w:eastAsia="Times New Roman" w:hAnsi="Times New Roman" w:cs="Times New Roman"/>
                <w:i/>
                <w:sz w:val="16"/>
                <w:lang w:eastAsia="it-IT"/>
              </w:rPr>
            </w:pPr>
          </w:p>
        </w:tc>
        <w:tc>
          <w:tcPr>
            <w:tcW w:w="1201" w:type="dxa"/>
            <w:tcBorders>
              <w:bottom w:val="single" w:sz="4" w:space="0" w:color="auto"/>
            </w:tcBorders>
            <w:vAlign w:val="center"/>
          </w:tcPr>
          <w:p w:rsidR="00704773" w:rsidRPr="006077E7" w:rsidRDefault="00704773" w:rsidP="00A432DE">
            <w:pPr>
              <w:widowControl w:val="0"/>
              <w:spacing w:beforeLines="20" w:before="48" w:afterLines="20" w:after="48" w:line="240" w:lineRule="auto"/>
              <w:jc w:val="center"/>
              <w:rPr>
                <w:rFonts w:ascii="Times New Roman" w:eastAsia="Times New Roman" w:hAnsi="Times New Roman" w:cs="Times New Roman"/>
                <w:i/>
                <w:iCs/>
                <w:sz w:val="16"/>
                <w:lang w:eastAsia="it-IT"/>
              </w:rPr>
            </w:pPr>
            <w:proofErr w:type="spellStart"/>
            <w:r w:rsidRPr="006077E7">
              <w:rPr>
                <w:rFonts w:ascii="Times New Roman" w:eastAsia="Times New Roman" w:hAnsi="Times New Roman" w:cs="Times New Roman"/>
                <w:i/>
                <w:iCs/>
                <w:sz w:val="16"/>
                <w:lang w:eastAsia="it-IT"/>
              </w:rPr>
              <w:t>Rappres</w:t>
            </w:r>
            <w:proofErr w:type="spellEnd"/>
            <w:r w:rsidRPr="006077E7">
              <w:rPr>
                <w:rFonts w:ascii="Times New Roman" w:eastAsia="Times New Roman" w:hAnsi="Times New Roman" w:cs="Times New Roman"/>
                <w:i/>
                <w:iCs/>
                <w:sz w:val="16"/>
                <w:lang w:eastAsia="it-IT"/>
              </w:rPr>
              <w:t xml:space="preserve">. </w:t>
            </w:r>
            <w:proofErr w:type="gramStart"/>
            <w:r w:rsidRPr="006077E7">
              <w:rPr>
                <w:rFonts w:ascii="Times New Roman" w:eastAsia="Times New Roman" w:hAnsi="Times New Roman" w:cs="Times New Roman"/>
                <w:i/>
                <w:iCs/>
                <w:sz w:val="16"/>
                <w:lang w:eastAsia="it-IT"/>
              </w:rPr>
              <w:t>legale</w:t>
            </w:r>
            <w:proofErr w:type="gramEnd"/>
          </w:p>
        </w:tc>
        <w:tc>
          <w:tcPr>
            <w:tcW w:w="1060" w:type="dxa"/>
            <w:tcBorders>
              <w:bottom w:val="single" w:sz="4" w:space="0" w:color="auto"/>
            </w:tcBorders>
            <w:vAlign w:val="center"/>
          </w:tcPr>
          <w:p w:rsidR="00704773" w:rsidRPr="006077E7" w:rsidRDefault="00704773" w:rsidP="00A432DE">
            <w:pPr>
              <w:widowControl w:val="0"/>
              <w:spacing w:beforeLines="20" w:before="48" w:afterLines="20" w:after="48" w:line="240" w:lineRule="auto"/>
              <w:jc w:val="center"/>
              <w:rPr>
                <w:rFonts w:ascii="Times New Roman" w:eastAsia="Times New Roman" w:hAnsi="Times New Roman" w:cs="Times New Roman"/>
                <w:i/>
                <w:iCs/>
                <w:sz w:val="16"/>
                <w:lang w:eastAsia="it-IT"/>
              </w:rPr>
            </w:pPr>
            <w:proofErr w:type="spellStart"/>
            <w:r w:rsidRPr="006077E7">
              <w:rPr>
                <w:rFonts w:ascii="Times New Roman" w:eastAsia="Times New Roman" w:hAnsi="Times New Roman" w:cs="Times New Roman"/>
                <w:i/>
                <w:iCs/>
                <w:sz w:val="16"/>
                <w:lang w:eastAsia="it-IT"/>
              </w:rPr>
              <w:t>Dirett</w:t>
            </w:r>
            <w:proofErr w:type="spellEnd"/>
            <w:r w:rsidRPr="006077E7">
              <w:rPr>
                <w:rFonts w:ascii="Times New Roman" w:eastAsia="Times New Roman" w:hAnsi="Times New Roman" w:cs="Times New Roman"/>
                <w:i/>
                <w:iCs/>
                <w:sz w:val="16"/>
                <w:lang w:eastAsia="it-IT"/>
              </w:rPr>
              <w:t xml:space="preserve">. </w:t>
            </w:r>
            <w:proofErr w:type="gramStart"/>
            <w:r w:rsidRPr="006077E7">
              <w:rPr>
                <w:rFonts w:ascii="Times New Roman" w:eastAsia="Times New Roman" w:hAnsi="Times New Roman" w:cs="Times New Roman"/>
                <w:i/>
                <w:iCs/>
                <w:sz w:val="16"/>
                <w:lang w:eastAsia="it-IT"/>
              </w:rPr>
              <w:t>tecnico</w:t>
            </w:r>
            <w:proofErr w:type="gramEnd"/>
          </w:p>
        </w:tc>
      </w:tr>
      <w:tr w:rsidR="00704773" w:rsidRPr="006077E7" w:rsidTr="00A432DE">
        <w:trPr>
          <w:cantSplit/>
        </w:trPr>
        <w:tc>
          <w:tcPr>
            <w:tcW w:w="3544" w:type="dxa"/>
            <w:tcBorders>
              <w:top w:val="single" w:sz="4" w:space="0" w:color="auto"/>
              <w:left w:val="single" w:sz="4" w:space="0" w:color="auto"/>
              <w:bottom w:val="dotted" w:sz="4" w:space="0" w:color="auto"/>
            </w:tcBorders>
          </w:tcPr>
          <w:p w:rsidR="00704773" w:rsidRPr="006077E7" w:rsidRDefault="00704773" w:rsidP="00A432DE">
            <w:pPr>
              <w:widowControl w:val="0"/>
              <w:spacing w:beforeLines="20" w:before="48" w:afterLines="20" w:after="48" w:line="240" w:lineRule="auto"/>
              <w:jc w:val="both"/>
              <w:rPr>
                <w:rFonts w:ascii="Times New Roman" w:eastAsia="Times New Roman" w:hAnsi="Times New Roman" w:cs="Times New Roman"/>
                <w:lang w:eastAsia="it-IT"/>
              </w:rPr>
            </w:pPr>
          </w:p>
        </w:tc>
        <w:tc>
          <w:tcPr>
            <w:tcW w:w="2409" w:type="dxa"/>
            <w:tcBorders>
              <w:top w:val="single" w:sz="4" w:space="0" w:color="auto"/>
              <w:bottom w:val="dotted" w:sz="4" w:space="0" w:color="auto"/>
            </w:tcBorders>
          </w:tcPr>
          <w:p w:rsidR="00704773" w:rsidRPr="006077E7" w:rsidRDefault="00704773" w:rsidP="00A432DE">
            <w:pPr>
              <w:widowControl w:val="0"/>
              <w:spacing w:beforeLines="20" w:before="48" w:afterLines="20" w:after="48" w:line="240" w:lineRule="auto"/>
              <w:jc w:val="both"/>
              <w:rPr>
                <w:rFonts w:ascii="Times New Roman" w:eastAsia="Times New Roman" w:hAnsi="Times New Roman" w:cs="Times New Roman"/>
                <w:lang w:eastAsia="it-IT"/>
              </w:rPr>
            </w:pPr>
          </w:p>
        </w:tc>
        <w:tc>
          <w:tcPr>
            <w:tcW w:w="1201" w:type="dxa"/>
            <w:tcBorders>
              <w:top w:val="single" w:sz="4" w:space="0" w:color="auto"/>
              <w:bottom w:val="dotted" w:sz="4" w:space="0" w:color="auto"/>
            </w:tcBorders>
            <w:vAlign w:val="center"/>
          </w:tcPr>
          <w:p w:rsidR="00704773" w:rsidRPr="006077E7" w:rsidRDefault="00704773" w:rsidP="00A432DE">
            <w:pPr>
              <w:widowControl w:val="0"/>
              <w:spacing w:beforeLines="20" w:before="48" w:afterLines="20" w:after="48" w:line="240" w:lineRule="auto"/>
              <w:jc w:val="center"/>
              <w:rPr>
                <w:rFonts w:ascii="Times New Roman" w:eastAsia="Times New Roman" w:hAnsi="Times New Roman" w:cs="Times New Roman"/>
                <w:lang w:eastAsia="it-IT"/>
              </w:rPr>
            </w:pPr>
            <w:r w:rsidRPr="006077E7">
              <w:rPr>
                <w:rFonts w:ascii="Times New Roman" w:eastAsia="Times New Roman" w:hAnsi="Times New Roman" w:cs="Times New Roman"/>
                <w:lang w:eastAsia="it-IT"/>
              </w:rPr>
              <w:fldChar w:fldCharType="begin">
                <w:ffData>
                  <w:name w:val="Controllo29"/>
                  <w:enabled/>
                  <w:calcOnExit w:val="0"/>
                  <w:checkBox>
                    <w:sizeAuto/>
                    <w:default w:val="0"/>
                  </w:checkBox>
                </w:ffData>
              </w:fldChar>
            </w:r>
            <w:r w:rsidRPr="006077E7">
              <w:rPr>
                <w:rFonts w:ascii="Times New Roman" w:eastAsia="Times New Roman" w:hAnsi="Times New Roman" w:cs="Times New Roman"/>
                <w:lang w:eastAsia="it-IT"/>
              </w:rPr>
              <w:instrText xml:space="preserve"> FORMCHECKBOX </w:instrText>
            </w:r>
            <w:r w:rsidR="00CC5932">
              <w:rPr>
                <w:rFonts w:ascii="Times New Roman" w:eastAsia="Times New Roman" w:hAnsi="Times New Roman" w:cs="Times New Roman"/>
                <w:lang w:eastAsia="it-IT"/>
              </w:rPr>
            </w:r>
            <w:r w:rsidR="00CC5932">
              <w:rPr>
                <w:rFonts w:ascii="Times New Roman" w:eastAsia="Times New Roman" w:hAnsi="Times New Roman" w:cs="Times New Roman"/>
                <w:lang w:eastAsia="it-IT"/>
              </w:rPr>
              <w:fldChar w:fldCharType="separate"/>
            </w:r>
            <w:r w:rsidRPr="006077E7">
              <w:rPr>
                <w:rFonts w:ascii="Times New Roman" w:eastAsia="Times New Roman" w:hAnsi="Times New Roman" w:cs="Times New Roman"/>
                <w:lang w:eastAsia="it-IT"/>
              </w:rPr>
              <w:fldChar w:fldCharType="end"/>
            </w:r>
          </w:p>
        </w:tc>
        <w:tc>
          <w:tcPr>
            <w:tcW w:w="1060" w:type="dxa"/>
            <w:tcBorders>
              <w:top w:val="single" w:sz="4" w:space="0" w:color="auto"/>
              <w:bottom w:val="dotted" w:sz="4" w:space="0" w:color="auto"/>
            </w:tcBorders>
            <w:vAlign w:val="center"/>
          </w:tcPr>
          <w:p w:rsidR="00704773" w:rsidRPr="006077E7" w:rsidRDefault="00704773" w:rsidP="00A432DE">
            <w:pPr>
              <w:widowControl w:val="0"/>
              <w:spacing w:beforeLines="20" w:before="48" w:afterLines="20" w:after="48" w:line="240" w:lineRule="auto"/>
              <w:jc w:val="center"/>
              <w:rPr>
                <w:rFonts w:ascii="Times New Roman" w:eastAsia="Times New Roman" w:hAnsi="Times New Roman" w:cs="Times New Roman"/>
                <w:lang w:eastAsia="it-IT"/>
              </w:rPr>
            </w:pPr>
            <w:r w:rsidRPr="006077E7">
              <w:rPr>
                <w:rFonts w:ascii="Times New Roman" w:eastAsia="Times New Roman" w:hAnsi="Times New Roman" w:cs="Times New Roman"/>
                <w:lang w:eastAsia="it-IT"/>
              </w:rPr>
              <w:fldChar w:fldCharType="begin">
                <w:ffData>
                  <w:name w:val="Controllo29"/>
                  <w:enabled/>
                  <w:calcOnExit w:val="0"/>
                  <w:checkBox>
                    <w:sizeAuto/>
                    <w:default w:val="0"/>
                  </w:checkBox>
                </w:ffData>
              </w:fldChar>
            </w:r>
            <w:r w:rsidRPr="006077E7">
              <w:rPr>
                <w:rFonts w:ascii="Times New Roman" w:eastAsia="Times New Roman" w:hAnsi="Times New Roman" w:cs="Times New Roman"/>
                <w:lang w:eastAsia="it-IT"/>
              </w:rPr>
              <w:instrText xml:space="preserve"> FORMCHECKBOX </w:instrText>
            </w:r>
            <w:r w:rsidR="00CC5932">
              <w:rPr>
                <w:rFonts w:ascii="Times New Roman" w:eastAsia="Times New Roman" w:hAnsi="Times New Roman" w:cs="Times New Roman"/>
                <w:lang w:eastAsia="it-IT"/>
              </w:rPr>
            </w:r>
            <w:r w:rsidR="00CC5932">
              <w:rPr>
                <w:rFonts w:ascii="Times New Roman" w:eastAsia="Times New Roman" w:hAnsi="Times New Roman" w:cs="Times New Roman"/>
                <w:lang w:eastAsia="it-IT"/>
              </w:rPr>
              <w:fldChar w:fldCharType="separate"/>
            </w:r>
            <w:r w:rsidRPr="006077E7">
              <w:rPr>
                <w:rFonts w:ascii="Times New Roman" w:eastAsia="Times New Roman" w:hAnsi="Times New Roman" w:cs="Times New Roman"/>
                <w:lang w:eastAsia="it-IT"/>
              </w:rPr>
              <w:fldChar w:fldCharType="end"/>
            </w:r>
          </w:p>
        </w:tc>
      </w:tr>
      <w:tr w:rsidR="00704773" w:rsidRPr="006077E7" w:rsidTr="00A432DE">
        <w:trPr>
          <w:cantSplit/>
        </w:trPr>
        <w:tc>
          <w:tcPr>
            <w:tcW w:w="3544" w:type="dxa"/>
            <w:tcBorders>
              <w:top w:val="dotted" w:sz="4" w:space="0" w:color="auto"/>
              <w:left w:val="single" w:sz="4" w:space="0" w:color="auto"/>
              <w:bottom w:val="dotted" w:sz="4" w:space="0" w:color="auto"/>
            </w:tcBorders>
          </w:tcPr>
          <w:p w:rsidR="00704773" w:rsidRPr="006077E7" w:rsidRDefault="00704773" w:rsidP="00A432DE">
            <w:pPr>
              <w:widowControl w:val="0"/>
              <w:spacing w:beforeLines="20" w:before="48" w:afterLines="20" w:after="48" w:line="240" w:lineRule="auto"/>
              <w:jc w:val="both"/>
              <w:rPr>
                <w:rFonts w:ascii="Times New Roman" w:eastAsia="Times New Roman" w:hAnsi="Times New Roman" w:cs="Times New Roman"/>
                <w:lang w:eastAsia="it-IT"/>
              </w:rPr>
            </w:pPr>
          </w:p>
        </w:tc>
        <w:tc>
          <w:tcPr>
            <w:tcW w:w="2409" w:type="dxa"/>
            <w:tcBorders>
              <w:top w:val="dotted" w:sz="4" w:space="0" w:color="auto"/>
              <w:bottom w:val="dotted" w:sz="4" w:space="0" w:color="auto"/>
            </w:tcBorders>
          </w:tcPr>
          <w:p w:rsidR="00704773" w:rsidRPr="006077E7" w:rsidRDefault="00704773" w:rsidP="00A432DE">
            <w:pPr>
              <w:widowControl w:val="0"/>
              <w:spacing w:beforeLines="20" w:before="48" w:afterLines="20" w:after="48" w:line="240" w:lineRule="auto"/>
              <w:jc w:val="both"/>
              <w:rPr>
                <w:rFonts w:ascii="Times New Roman" w:eastAsia="Times New Roman" w:hAnsi="Times New Roman" w:cs="Times New Roman"/>
                <w:lang w:eastAsia="it-IT"/>
              </w:rPr>
            </w:pPr>
          </w:p>
        </w:tc>
        <w:tc>
          <w:tcPr>
            <w:tcW w:w="1201" w:type="dxa"/>
            <w:tcBorders>
              <w:top w:val="dotted" w:sz="4" w:space="0" w:color="auto"/>
              <w:bottom w:val="dotted" w:sz="4" w:space="0" w:color="auto"/>
            </w:tcBorders>
            <w:vAlign w:val="center"/>
          </w:tcPr>
          <w:p w:rsidR="00704773" w:rsidRPr="006077E7" w:rsidRDefault="00704773" w:rsidP="00A432DE">
            <w:pPr>
              <w:widowControl w:val="0"/>
              <w:spacing w:beforeLines="20" w:before="48" w:afterLines="20" w:after="48" w:line="240" w:lineRule="auto"/>
              <w:jc w:val="center"/>
              <w:rPr>
                <w:rFonts w:ascii="Times New Roman" w:eastAsia="Times New Roman" w:hAnsi="Times New Roman" w:cs="Times New Roman"/>
                <w:lang w:eastAsia="it-IT"/>
              </w:rPr>
            </w:pPr>
            <w:r w:rsidRPr="006077E7">
              <w:rPr>
                <w:rFonts w:ascii="Times New Roman" w:eastAsia="Times New Roman" w:hAnsi="Times New Roman" w:cs="Times New Roman"/>
                <w:lang w:eastAsia="it-IT"/>
              </w:rPr>
              <w:fldChar w:fldCharType="begin">
                <w:ffData>
                  <w:name w:val="Controllo30"/>
                  <w:enabled/>
                  <w:calcOnExit w:val="0"/>
                  <w:checkBox>
                    <w:sizeAuto/>
                    <w:default w:val="0"/>
                  </w:checkBox>
                </w:ffData>
              </w:fldChar>
            </w:r>
            <w:r w:rsidRPr="006077E7">
              <w:rPr>
                <w:rFonts w:ascii="Times New Roman" w:eastAsia="Times New Roman" w:hAnsi="Times New Roman" w:cs="Times New Roman"/>
                <w:lang w:eastAsia="it-IT"/>
              </w:rPr>
              <w:instrText xml:space="preserve"> FORMCHECKBOX </w:instrText>
            </w:r>
            <w:r w:rsidR="00CC5932">
              <w:rPr>
                <w:rFonts w:ascii="Times New Roman" w:eastAsia="Times New Roman" w:hAnsi="Times New Roman" w:cs="Times New Roman"/>
                <w:lang w:eastAsia="it-IT"/>
              </w:rPr>
            </w:r>
            <w:r w:rsidR="00CC5932">
              <w:rPr>
                <w:rFonts w:ascii="Times New Roman" w:eastAsia="Times New Roman" w:hAnsi="Times New Roman" w:cs="Times New Roman"/>
                <w:lang w:eastAsia="it-IT"/>
              </w:rPr>
              <w:fldChar w:fldCharType="separate"/>
            </w:r>
            <w:r w:rsidRPr="006077E7">
              <w:rPr>
                <w:rFonts w:ascii="Times New Roman" w:eastAsia="Times New Roman" w:hAnsi="Times New Roman" w:cs="Times New Roman"/>
                <w:lang w:eastAsia="it-IT"/>
              </w:rPr>
              <w:fldChar w:fldCharType="end"/>
            </w:r>
          </w:p>
        </w:tc>
        <w:tc>
          <w:tcPr>
            <w:tcW w:w="1060" w:type="dxa"/>
            <w:tcBorders>
              <w:top w:val="dotted" w:sz="4" w:space="0" w:color="auto"/>
              <w:bottom w:val="dotted" w:sz="4" w:space="0" w:color="auto"/>
            </w:tcBorders>
            <w:vAlign w:val="center"/>
          </w:tcPr>
          <w:p w:rsidR="00704773" w:rsidRPr="006077E7" w:rsidRDefault="00704773" w:rsidP="00A432DE">
            <w:pPr>
              <w:widowControl w:val="0"/>
              <w:spacing w:beforeLines="20" w:before="48" w:afterLines="20" w:after="48" w:line="240" w:lineRule="auto"/>
              <w:jc w:val="center"/>
              <w:rPr>
                <w:rFonts w:ascii="Times New Roman" w:eastAsia="Times New Roman" w:hAnsi="Times New Roman" w:cs="Times New Roman"/>
                <w:lang w:eastAsia="it-IT"/>
              </w:rPr>
            </w:pPr>
            <w:r w:rsidRPr="006077E7">
              <w:rPr>
                <w:rFonts w:ascii="Times New Roman" w:eastAsia="Times New Roman" w:hAnsi="Times New Roman" w:cs="Times New Roman"/>
                <w:lang w:eastAsia="it-IT"/>
              </w:rPr>
              <w:fldChar w:fldCharType="begin">
                <w:ffData>
                  <w:name w:val="Controllo30"/>
                  <w:enabled/>
                  <w:calcOnExit w:val="0"/>
                  <w:checkBox>
                    <w:sizeAuto/>
                    <w:default w:val="0"/>
                  </w:checkBox>
                </w:ffData>
              </w:fldChar>
            </w:r>
            <w:r w:rsidRPr="006077E7">
              <w:rPr>
                <w:rFonts w:ascii="Times New Roman" w:eastAsia="Times New Roman" w:hAnsi="Times New Roman" w:cs="Times New Roman"/>
                <w:lang w:eastAsia="it-IT"/>
              </w:rPr>
              <w:instrText xml:space="preserve"> FORMCHECKBOX </w:instrText>
            </w:r>
            <w:r w:rsidR="00CC5932">
              <w:rPr>
                <w:rFonts w:ascii="Times New Roman" w:eastAsia="Times New Roman" w:hAnsi="Times New Roman" w:cs="Times New Roman"/>
                <w:lang w:eastAsia="it-IT"/>
              </w:rPr>
            </w:r>
            <w:r w:rsidR="00CC5932">
              <w:rPr>
                <w:rFonts w:ascii="Times New Roman" w:eastAsia="Times New Roman" w:hAnsi="Times New Roman" w:cs="Times New Roman"/>
                <w:lang w:eastAsia="it-IT"/>
              </w:rPr>
              <w:fldChar w:fldCharType="separate"/>
            </w:r>
            <w:r w:rsidRPr="006077E7">
              <w:rPr>
                <w:rFonts w:ascii="Times New Roman" w:eastAsia="Times New Roman" w:hAnsi="Times New Roman" w:cs="Times New Roman"/>
                <w:lang w:eastAsia="it-IT"/>
              </w:rPr>
              <w:fldChar w:fldCharType="end"/>
            </w:r>
          </w:p>
        </w:tc>
      </w:tr>
      <w:tr w:rsidR="00704773" w:rsidRPr="006077E7" w:rsidTr="00A432DE">
        <w:trPr>
          <w:cantSplit/>
        </w:trPr>
        <w:tc>
          <w:tcPr>
            <w:tcW w:w="3544" w:type="dxa"/>
            <w:tcBorders>
              <w:top w:val="dotted" w:sz="4" w:space="0" w:color="auto"/>
              <w:left w:val="single" w:sz="4" w:space="0" w:color="auto"/>
              <w:bottom w:val="dotted" w:sz="4" w:space="0" w:color="auto"/>
            </w:tcBorders>
          </w:tcPr>
          <w:p w:rsidR="00704773" w:rsidRPr="006077E7" w:rsidRDefault="00704773" w:rsidP="00A432DE">
            <w:pPr>
              <w:widowControl w:val="0"/>
              <w:spacing w:beforeLines="20" w:before="48" w:afterLines="20" w:after="48" w:line="240" w:lineRule="auto"/>
              <w:jc w:val="both"/>
              <w:rPr>
                <w:rFonts w:ascii="Times New Roman" w:eastAsia="Times New Roman" w:hAnsi="Times New Roman" w:cs="Times New Roman"/>
                <w:lang w:eastAsia="it-IT"/>
              </w:rPr>
            </w:pPr>
          </w:p>
        </w:tc>
        <w:tc>
          <w:tcPr>
            <w:tcW w:w="2409" w:type="dxa"/>
            <w:tcBorders>
              <w:top w:val="dotted" w:sz="4" w:space="0" w:color="auto"/>
              <w:bottom w:val="dotted" w:sz="4" w:space="0" w:color="auto"/>
            </w:tcBorders>
          </w:tcPr>
          <w:p w:rsidR="00704773" w:rsidRPr="006077E7" w:rsidRDefault="00704773" w:rsidP="00A432DE">
            <w:pPr>
              <w:widowControl w:val="0"/>
              <w:spacing w:beforeLines="20" w:before="48" w:afterLines="20" w:after="48" w:line="240" w:lineRule="auto"/>
              <w:jc w:val="both"/>
              <w:rPr>
                <w:rFonts w:ascii="Times New Roman" w:eastAsia="Times New Roman" w:hAnsi="Times New Roman" w:cs="Times New Roman"/>
                <w:lang w:eastAsia="it-IT"/>
              </w:rPr>
            </w:pPr>
          </w:p>
        </w:tc>
        <w:tc>
          <w:tcPr>
            <w:tcW w:w="1201" w:type="dxa"/>
            <w:tcBorders>
              <w:top w:val="dotted" w:sz="4" w:space="0" w:color="auto"/>
              <w:bottom w:val="dotted" w:sz="4" w:space="0" w:color="auto"/>
            </w:tcBorders>
            <w:vAlign w:val="center"/>
          </w:tcPr>
          <w:p w:rsidR="00704773" w:rsidRPr="006077E7" w:rsidRDefault="00704773" w:rsidP="00A432DE">
            <w:pPr>
              <w:widowControl w:val="0"/>
              <w:spacing w:beforeLines="20" w:before="48" w:afterLines="20" w:after="48" w:line="240" w:lineRule="auto"/>
              <w:jc w:val="center"/>
              <w:rPr>
                <w:rFonts w:ascii="Times New Roman" w:eastAsia="Times New Roman" w:hAnsi="Times New Roman" w:cs="Times New Roman"/>
                <w:lang w:eastAsia="it-IT"/>
              </w:rPr>
            </w:pPr>
            <w:r w:rsidRPr="006077E7">
              <w:rPr>
                <w:rFonts w:ascii="Times New Roman" w:eastAsia="Times New Roman" w:hAnsi="Times New Roman" w:cs="Times New Roman"/>
                <w:lang w:eastAsia="it-IT"/>
              </w:rPr>
              <w:fldChar w:fldCharType="begin">
                <w:ffData>
                  <w:name w:val="Controllo31"/>
                  <w:enabled/>
                  <w:calcOnExit w:val="0"/>
                  <w:checkBox>
                    <w:sizeAuto/>
                    <w:default w:val="0"/>
                  </w:checkBox>
                </w:ffData>
              </w:fldChar>
            </w:r>
            <w:r w:rsidRPr="006077E7">
              <w:rPr>
                <w:rFonts w:ascii="Times New Roman" w:eastAsia="Times New Roman" w:hAnsi="Times New Roman" w:cs="Times New Roman"/>
                <w:lang w:eastAsia="it-IT"/>
              </w:rPr>
              <w:instrText xml:space="preserve"> FORMCHECKBOX </w:instrText>
            </w:r>
            <w:r w:rsidR="00CC5932">
              <w:rPr>
                <w:rFonts w:ascii="Times New Roman" w:eastAsia="Times New Roman" w:hAnsi="Times New Roman" w:cs="Times New Roman"/>
                <w:lang w:eastAsia="it-IT"/>
              </w:rPr>
            </w:r>
            <w:r w:rsidR="00CC5932">
              <w:rPr>
                <w:rFonts w:ascii="Times New Roman" w:eastAsia="Times New Roman" w:hAnsi="Times New Roman" w:cs="Times New Roman"/>
                <w:lang w:eastAsia="it-IT"/>
              </w:rPr>
              <w:fldChar w:fldCharType="separate"/>
            </w:r>
            <w:r w:rsidRPr="006077E7">
              <w:rPr>
                <w:rFonts w:ascii="Times New Roman" w:eastAsia="Times New Roman" w:hAnsi="Times New Roman" w:cs="Times New Roman"/>
                <w:lang w:eastAsia="it-IT"/>
              </w:rPr>
              <w:fldChar w:fldCharType="end"/>
            </w:r>
          </w:p>
        </w:tc>
        <w:tc>
          <w:tcPr>
            <w:tcW w:w="1060" w:type="dxa"/>
            <w:tcBorders>
              <w:top w:val="dotted" w:sz="4" w:space="0" w:color="auto"/>
              <w:bottom w:val="dotted" w:sz="4" w:space="0" w:color="auto"/>
            </w:tcBorders>
            <w:vAlign w:val="center"/>
          </w:tcPr>
          <w:p w:rsidR="00704773" w:rsidRPr="006077E7" w:rsidRDefault="00704773" w:rsidP="00A432DE">
            <w:pPr>
              <w:widowControl w:val="0"/>
              <w:spacing w:beforeLines="20" w:before="48" w:afterLines="20" w:after="48" w:line="240" w:lineRule="auto"/>
              <w:jc w:val="center"/>
              <w:rPr>
                <w:rFonts w:ascii="Times New Roman" w:eastAsia="Times New Roman" w:hAnsi="Times New Roman" w:cs="Times New Roman"/>
                <w:lang w:eastAsia="it-IT"/>
              </w:rPr>
            </w:pPr>
            <w:r w:rsidRPr="006077E7">
              <w:rPr>
                <w:rFonts w:ascii="Times New Roman" w:eastAsia="Times New Roman" w:hAnsi="Times New Roman" w:cs="Times New Roman"/>
                <w:lang w:eastAsia="it-IT"/>
              </w:rPr>
              <w:fldChar w:fldCharType="begin">
                <w:ffData>
                  <w:name w:val="Controllo31"/>
                  <w:enabled/>
                  <w:calcOnExit w:val="0"/>
                  <w:checkBox>
                    <w:sizeAuto/>
                    <w:default w:val="0"/>
                  </w:checkBox>
                </w:ffData>
              </w:fldChar>
            </w:r>
            <w:r w:rsidRPr="006077E7">
              <w:rPr>
                <w:rFonts w:ascii="Times New Roman" w:eastAsia="Times New Roman" w:hAnsi="Times New Roman" w:cs="Times New Roman"/>
                <w:lang w:eastAsia="it-IT"/>
              </w:rPr>
              <w:instrText xml:space="preserve"> FORMCHECKBOX </w:instrText>
            </w:r>
            <w:r w:rsidR="00CC5932">
              <w:rPr>
                <w:rFonts w:ascii="Times New Roman" w:eastAsia="Times New Roman" w:hAnsi="Times New Roman" w:cs="Times New Roman"/>
                <w:lang w:eastAsia="it-IT"/>
              </w:rPr>
            </w:r>
            <w:r w:rsidR="00CC5932">
              <w:rPr>
                <w:rFonts w:ascii="Times New Roman" w:eastAsia="Times New Roman" w:hAnsi="Times New Roman" w:cs="Times New Roman"/>
                <w:lang w:eastAsia="it-IT"/>
              </w:rPr>
              <w:fldChar w:fldCharType="separate"/>
            </w:r>
            <w:r w:rsidRPr="006077E7">
              <w:rPr>
                <w:rFonts w:ascii="Times New Roman" w:eastAsia="Times New Roman" w:hAnsi="Times New Roman" w:cs="Times New Roman"/>
                <w:lang w:eastAsia="it-IT"/>
              </w:rPr>
              <w:fldChar w:fldCharType="end"/>
            </w:r>
          </w:p>
        </w:tc>
      </w:tr>
      <w:tr w:rsidR="00704773" w:rsidRPr="006077E7" w:rsidTr="00A432DE">
        <w:trPr>
          <w:cantSplit/>
        </w:trPr>
        <w:tc>
          <w:tcPr>
            <w:tcW w:w="3544" w:type="dxa"/>
            <w:tcBorders>
              <w:top w:val="dotted" w:sz="4" w:space="0" w:color="auto"/>
              <w:left w:val="single" w:sz="4" w:space="0" w:color="auto"/>
              <w:bottom w:val="dotted" w:sz="4" w:space="0" w:color="auto"/>
            </w:tcBorders>
          </w:tcPr>
          <w:p w:rsidR="00704773" w:rsidRPr="006077E7" w:rsidRDefault="00704773" w:rsidP="00A432DE">
            <w:pPr>
              <w:widowControl w:val="0"/>
              <w:spacing w:beforeLines="20" w:before="48" w:afterLines="20" w:after="48" w:line="240" w:lineRule="auto"/>
              <w:jc w:val="both"/>
              <w:rPr>
                <w:rFonts w:ascii="Times New Roman" w:eastAsia="Times New Roman" w:hAnsi="Times New Roman" w:cs="Times New Roman"/>
                <w:lang w:eastAsia="it-IT"/>
              </w:rPr>
            </w:pPr>
          </w:p>
        </w:tc>
        <w:tc>
          <w:tcPr>
            <w:tcW w:w="2409" w:type="dxa"/>
            <w:tcBorders>
              <w:top w:val="dotted" w:sz="4" w:space="0" w:color="auto"/>
              <w:bottom w:val="dotted" w:sz="4" w:space="0" w:color="auto"/>
            </w:tcBorders>
          </w:tcPr>
          <w:p w:rsidR="00704773" w:rsidRPr="006077E7" w:rsidRDefault="00704773" w:rsidP="00A432DE">
            <w:pPr>
              <w:widowControl w:val="0"/>
              <w:spacing w:beforeLines="20" w:before="48" w:afterLines="20" w:after="48" w:line="240" w:lineRule="auto"/>
              <w:jc w:val="both"/>
              <w:rPr>
                <w:rFonts w:ascii="Times New Roman" w:eastAsia="Times New Roman" w:hAnsi="Times New Roman" w:cs="Times New Roman"/>
                <w:lang w:eastAsia="it-IT"/>
              </w:rPr>
            </w:pPr>
          </w:p>
        </w:tc>
        <w:tc>
          <w:tcPr>
            <w:tcW w:w="1201" w:type="dxa"/>
            <w:tcBorders>
              <w:top w:val="dotted" w:sz="4" w:space="0" w:color="auto"/>
              <w:bottom w:val="dotted" w:sz="4" w:space="0" w:color="auto"/>
            </w:tcBorders>
            <w:vAlign w:val="center"/>
          </w:tcPr>
          <w:p w:rsidR="00704773" w:rsidRPr="006077E7" w:rsidRDefault="00704773" w:rsidP="00A432DE">
            <w:pPr>
              <w:widowControl w:val="0"/>
              <w:spacing w:beforeLines="20" w:before="48" w:afterLines="20" w:after="48" w:line="240" w:lineRule="auto"/>
              <w:jc w:val="center"/>
              <w:rPr>
                <w:rFonts w:ascii="Times New Roman" w:eastAsia="Times New Roman" w:hAnsi="Times New Roman" w:cs="Times New Roman"/>
                <w:lang w:eastAsia="it-IT"/>
              </w:rPr>
            </w:pPr>
            <w:r w:rsidRPr="006077E7">
              <w:rPr>
                <w:rFonts w:ascii="Times New Roman" w:eastAsia="Times New Roman" w:hAnsi="Times New Roman" w:cs="Times New Roman"/>
                <w:lang w:eastAsia="it-IT"/>
              </w:rPr>
              <w:fldChar w:fldCharType="begin">
                <w:ffData>
                  <w:name w:val="Controllo32"/>
                  <w:enabled/>
                  <w:calcOnExit w:val="0"/>
                  <w:checkBox>
                    <w:sizeAuto/>
                    <w:default w:val="0"/>
                  </w:checkBox>
                </w:ffData>
              </w:fldChar>
            </w:r>
            <w:r w:rsidRPr="006077E7">
              <w:rPr>
                <w:rFonts w:ascii="Times New Roman" w:eastAsia="Times New Roman" w:hAnsi="Times New Roman" w:cs="Times New Roman"/>
                <w:lang w:eastAsia="it-IT"/>
              </w:rPr>
              <w:instrText xml:space="preserve"> FORMCHECKBOX </w:instrText>
            </w:r>
            <w:r w:rsidR="00CC5932">
              <w:rPr>
                <w:rFonts w:ascii="Times New Roman" w:eastAsia="Times New Roman" w:hAnsi="Times New Roman" w:cs="Times New Roman"/>
                <w:lang w:eastAsia="it-IT"/>
              </w:rPr>
            </w:r>
            <w:r w:rsidR="00CC5932">
              <w:rPr>
                <w:rFonts w:ascii="Times New Roman" w:eastAsia="Times New Roman" w:hAnsi="Times New Roman" w:cs="Times New Roman"/>
                <w:lang w:eastAsia="it-IT"/>
              </w:rPr>
              <w:fldChar w:fldCharType="separate"/>
            </w:r>
            <w:r w:rsidRPr="006077E7">
              <w:rPr>
                <w:rFonts w:ascii="Times New Roman" w:eastAsia="Times New Roman" w:hAnsi="Times New Roman" w:cs="Times New Roman"/>
                <w:lang w:eastAsia="it-IT"/>
              </w:rPr>
              <w:fldChar w:fldCharType="end"/>
            </w:r>
          </w:p>
        </w:tc>
        <w:tc>
          <w:tcPr>
            <w:tcW w:w="1060" w:type="dxa"/>
            <w:tcBorders>
              <w:top w:val="dotted" w:sz="4" w:space="0" w:color="auto"/>
              <w:bottom w:val="dotted" w:sz="4" w:space="0" w:color="auto"/>
            </w:tcBorders>
            <w:vAlign w:val="center"/>
          </w:tcPr>
          <w:p w:rsidR="00704773" w:rsidRPr="006077E7" w:rsidRDefault="00704773" w:rsidP="00A432DE">
            <w:pPr>
              <w:widowControl w:val="0"/>
              <w:spacing w:beforeLines="20" w:before="48" w:afterLines="20" w:after="48" w:line="240" w:lineRule="auto"/>
              <w:jc w:val="center"/>
              <w:rPr>
                <w:rFonts w:ascii="Times New Roman" w:eastAsia="Times New Roman" w:hAnsi="Times New Roman" w:cs="Times New Roman"/>
                <w:lang w:eastAsia="it-IT"/>
              </w:rPr>
            </w:pPr>
            <w:r w:rsidRPr="006077E7">
              <w:rPr>
                <w:rFonts w:ascii="Times New Roman" w:eastAsia="Times New Roman" w:hAnsi="Times New Roman" w:cs="Times New Roman"/>
                <w:lang w:eastAsia="it-IT"/>
              </w:rPr>
              <w:fldChar w:fldCharType="begin">
                <w:ffData>
                  <w:name w:val="Controllo32"/>
                  <w:enabled/>
                  <w:calcOnExit w:val="0"/>
                  <w:checkBox>
                    <w:sizeAuto/>
                    <w:default w:val="0"/>
                  </w:checkBox>
                </w:ffData>
              </w:fldChar>
            </w:r>
            <w:r w:rsidRPr="006077E7">
              <w:rPr>
                <w:rFonts w:ascii="Times New Roman" w:eastAsia="Times New Roman" w:hAnsi="Times New Roman" w:cs="Times New Roman"/>
                <w:lang w:eastAsia="it-IT"/>
              </w:rPr>
              <w:instrText xml:space="preserve"> FORMCHECKBOX </w:instrText>
            </w:r>
            <w:r w:rsidR="00CC5932">
              <w:rPr>
                <w:rFonts w:ascii="Times New Roman" w:eastAsia="Times New Roman" w:hAnsi="Times New Roman" w:cs="Times New Roman"/>
                <w:lang w:eastAsia="it-IT"/>
              </w:rPr>
            </w:r>
            <w:r w:rsidR="00CC5932">
              <w:rPr>
                <w:rFonts w:ascii="Times New Roman" w:eastAsia="Times New Roman" w:hAnsi="Times New Roman" w:cs="Times New Roman"/>
                <w:lang w:eastAsia="it-IT"/>
              </w:rPr>
              <w:fldChar w:fldCharType="separate"/>
            </w:r>
            <w:r w:rsidRPr="006077E7">
              <w:rPr>
                <w:rFonts w:ascii="Times New Roman" w:eastAsia="Times New Roman" w:hAnsi="Times New Roman" w:cs="Times New Roman"/>
                <w:lang w:eastAsia="it-IT"/>
              </w:rPr>
              <w:fldChar w:fldCharType="end"/>
            </w:r>
          </w:p>
        </w:tc>
      </w:tr>
      <w:tr w:rsidR="00704773" w:rsidRPr="006077E7" w:rsidTr="00A432DE">
        <w:trPr>
          <w:cantSplit/>
        </w:trPr>
        <w:tc>
          <w:tcPr>
            <w:tcW w:w="3544" w:type="dxa"/>
            <w:tcBorders>
              <w:top w:val="dotted" w:sz="4" w:space="0" w:color="auto"/>
              <w:left w:val="single" w:sz="4" w:space="0" w:color="auto"/>
              <w:bottom w:val="single" w:sz="4" w:space="0" w:color="auto"/>
            </w:tcBorders>
          </w:tcPr>
          <w:p w:rsidR="00704773" w:rsidRPr="006077E7" w:rsidRDefault="00704773" w:rsidP="00A432DE">
            <w:pPr>
              <w:widowControl w:val="0"/>
              <w:spacing w:beforeLines="20" w:before="48" w:afterLines="20" w:after="48" w:line="240" w:lineRule="auto"/>
              <w:jc w:val="both"/>
              <w:rPr>
                <w:rFonts w:ascii="Times New Roman" w:eastAsia="Times New Roman" w:hAnsi="Times New Roman" w:cs="Times New Roman"/>
                <w:lang w:eastAsia="it-IT"/>
              </w:rPr>
            </w:pPr>
          </w:p>
        </w:tc>
        <w:tc>
          <w:tcPr>
            <w:tcW w:w="2409" w:type="dxa"/>
            <w:tcBorders>
              <w:top w:val="dotted" w:sz="4" w:space="0" w:color="auto"/>
              <w:bottom w:val="single" w:sz="4" w:space="0" w:color="auto"/>
            </w:tcBorders>
          </w:tcPr>
          <w:p w:rsidR="00704773" w:rsidRPr="006077E7" w:rsidRDefault="00704773" w:rsidP="00A432DE">
            <w:pPr>
              <w:widowControl w:val="0"/>
              <w:spacing w:beforeLines="20" w:before="48" w:afterLines="20" w:after="48" w:line="240" w:lineRule="auto"/>
              <w:jc w:val="both"/>
              <w:rPr>
                <w:rFonts w:ascii="Times New Roman" w:eastAsia="Times New Roman" w:hAnsi="Times New Roman" w:cs="Times New Roman"/>
                <w:lang w:eastAsia="it-IT"/>
              </w:rPr>
            </w:pPr>
          </w:p>
        </w:tc>
        <w:tc>
          <w:tcPr>
            <w:tcW w:w="1201" w:type="dxa"/>
            <w:tcBorders>
              <w:top w:val="dotted" w:sz="4" w:space="0" w:color="auto"/>
              <w:bottom w:val="single" w:sz="4" w:space="0" w:color="auto"/>
            </w:tcBorders>
            <w:vAlign w:val="center"/>
          </w:tcPr>
          <w:p w:rsidR="00704773" w:rsidRPr="006077E7" w:rsidRDefault="00704773" w:rsidP="00A432DE">
            <w:pPr>
              <w:widowControl w:val="0"/>
              <w:spacing w:beforeLines="20" w:before="48" w:afterLines="20" w:after="48" w:line="240" w:lineRule="auto"/>
              <w:jc w:val="center"/>
              <w:rPr>
                <w:rFonts w:ascii="Times New Roman" w:eastAsia="Times New Roman" w:hAnsi="Times New Roman" w:cs="Times New Roman"/>
                <w:lang w:eastAsia="it-IT"/>
              </w:rPr>
            </w:pPr>
            <w:r w:rsidRPr="006077E7">
              <w:rPr>
                <w:rFonts w:ascii="Times New Roman" w:eastAsia="Times New Roman" w:hAnsi="Times New Roman" w:cs="Times New Roman"/>
                <w:lang w:eastAsia="it-IT"/>
              </w:rPr>
              <w:fldChar w:fldCharType="begin">
                <w:ffData>
                  <w:name w:val="Controllo33"/>
                  <w:enabled/>
                  <w:calcOnExit w:val="0"/>
                  <w:checkBox>
                    <w:sizeAuto/>
                    <w:default w:val="0"/>
                  </w:checkBox>
                </w:ffData>
              </w:fldChar>
            </w:r>
            <w:r w:rsidRPr="006077E7">
              <w:rPr>
                <w:rFonts w:ascii="Times New Roman" w:eastAsia="Times New Roman" w:hAnsi="Times New Roman" w:cs="Times New Roman"/>
                <w:lang w:eastAsia="it-IT"/>
              </w:rPr>
              <w:instrText xml:space="preserve"> FORMCHECKBOX </w:instrText>
            </w:r>
            <w:r w:rsidR="00CC5932">
              <w:rPr>
                <w:rFonts w:ascii="Times New Roman" w:eastAsia="Times New Roman" w:hAnsi="Times New Roman" w:cs="Times New Roman"/>
                <w:lang w:eastAsia="it-IT"/>
              </w:rPr>
            </w:r>
            <w:r w:rsidR="00CC5932">
              <w:rPr>
                <w:rFonts w:ascii="Times New Roman" w:eastAsia="Times New Roman" w:hAnsi="Times New Roman" w:cs="Times New Roman"/>
                <w:lang w:eastAsia="it-IT"/>
              </w:rPr>
              <w:fldChar w:fldCharType="separate"/>
            </w:r>
            <w:r w:rsidRPr="006077E7">
              <w:rPr>
                <w:rFonts w:ascii="Times New Roman" w:eastAsia="Times New Roman" w:hAnsi="Times New Roman" w:cs="Times New Roman"/>
                <w:lang w:eastAsia="it-IT"/>
              </w:rPr>
              <w:fldChar w:fldCharType="end"/>
            </w:r>
          </w:p>
        </w:tc>
        <w:tc>
          <w:tcPr>
            <w:tcW w:w="1060" w:type="dxa"/>
            <w:tcBorders>
              <w:top w:val="dotted" w:sz="4" w:space="0" w:color="auto"/>
              <w:bottom w:val="single" w:sz="4" w:space="0" w:color="auto"/>
            </w:tcBorders>
            <w:vAlign w:val="center"/>
          </w:tcPr>
          <w:p w:rsidR="00704773" w:rsidRPr="006077E7" w:rsidRDefault="00704773" w:rsidP="00A432DE">
            <w:pPr>
              <w:widowControl w:val="0"/>
              <w:spacing w:beforeLines="20" w:before="48" w:afterLines="20" w:after="48" w:line="240" w:lineRule="auto"/>
              <w:jc w:val="center"/>
              <w:rPr>
                <w:rFonts w:ascii="Times New Roman" w:eastAsia="Times New Roman" w:hAnsi="Times New Roman" w:cs="Times New Roman"/>
                <w:lang w:eastAsia="it-IT"/>
              </w:rPr>
            </w:pPr>
            <w:r w:rsidRPr="006077E7">
              <w:rPr>
                <w:rFonts w:ascii="Times New Roman" w:eastAsia="Times New Roman" w:hAnsi="Times New Roman" w:cs="Times New Roman"/>
                <w:lang w:eastAsia="it-IT"/>
              </w:rPr>
              <w:fldChar w:fldCharType="begin">
                <w:ffData>
                  <w:name w:val="Controllo33"/>
                  <w:enabled/>
                  <w:calcOnExit w:val="0"/>
                  <w:checkBox>
                    <w:sizeAuto/>
                    <w:default w:val="0"/>
                  </w:checkBox>
                </w:ffData>
              </w:fldChar>
            </w:r>
            <w:r w:rsidRPr="006077E7">
              <w:rPr>
                <w:rFonts w:ascii="Times New Roman" w:eastAsia="Times New Roman" w:hAnsi="Times New Roman" w:cs="Times New Roman"/>
                <w:lang w:eastAsia="it-IT"/>
              </w:rPr>
              <w:instrText xml:space="preserve"> FORMCHECKBOX </w:instrText>
            </w:r>
            <w:r w:rsidR="00CC5932">
              <w:rPr>
                <w:rFonts w:ascii="Times New Roman" w:eastAsia="Times New Roman" w:hAnsi="Times New Roman" w:cs="Times New Roman"/>
                <w:lang w:eastAsia="it-IT"/>
              </w:rPr>
            </w:r>
            <w:r w:rsidR="00CC5932">
              <w:rPr>
                <w:rFonts w:ascii="Times New Roman" w:eastAsia="Times New Roman" w:hAnsi="Times New Roman" w:cs="Times New Roman"/>
                <w:lang w:eastAsia="it-IT"/>
              </w:rPr>
              <w:fldChar w:fldCharType="separate"/>
            </w:r>
            <w:r w:rsidRPr="006077E7">
              <w:rPr>
                <w:rFonts w:ascii="Times New Roman" w:eastAsia="Times New Roman" w:hAnsi="Times New Roman" w:cs="Times New Roman"/>
                <w:lang w:eastAsia="it-IT"/>
              </w:rPr>
              <w:fldChar w:fldCharType="end"/>
            </w:r>
          </w:p>
        </w:tc>
      </w:tr>
    </w:tbl>
    <w:p w:rsidR="00704773" w:rsidRPr="006077E7" w:rsidRDefault="00704773" w:rsidP="00704773">
      <w:pPr>
        <w:jc w:val="both"/>
        <w:rPr>
          <w:rFonts w:ascii="Times New Roman" w:hAnsi="Times New Roman" w:cs="Times New Roman"/>
        </w:rPr>
      </w:pPr>
    </w:p>
    <w:p w:rsidR="00704773" w:rsidRPr="006077E7" w:rsidRDefault="00704773" w:rsidP="00704773">
      <w:pPr>
        <w:jc w:val="both"/>
        <w:rPr>
          <w:rFonts w:ascii="Times New Roman" w:hAnsi="Times New Roman" w:cs="Times New Roman"/>
        </w:rPr>
      </w:pPr>
      <w:r w:rsidRPr="006077E7">
        <w:rPr>
          <w:rFonts w:ascii="Times New Roman" w:hAnsi="Times New Roman" w:cs="Times New Roman"/>
        </w:rPr>
        <w:t>Eventuali ulteriori informazioni e/o note contenute nel suddetto certificato ………………………………………………………………………………………………………………</w:t>
      </w:r>
    </w:p>
    <w:p w:rsidR="00704773" w:rsidRPr="006077E7" w:rsidRDefault="00704773" w:rsidP="00704773">
      <w:pPr>
        <w:jc w:val="both"/>
        <w:rPr>
          <w:rFonts w:ascii="Times New Roman" w:hAnsi="Times New Roman" w:cs="Times New Roman"/>
        </w:rPr>
      </w:pPr>
      <w:r w:rsidRPr="006077E7">
        <w:rPr>
          <w:rFonts w:ascii="Times New Roman" w:hAnsi="Times New Roman" w:cs="Times New Roman"/>
        </w:rPr>
        <w:t>………………………………………………………………………………………………………………</w:t>
      </w:r>
    </w:p>
    <w:p w:rsidR="00704773" w:rsidRPr="006077E7" w:rsidRDefault="00704773" w:rsidP="00704773">
      <w:pPr>
        <w:spacing w:after="0" w:line="240" w:lineRule="auto"/>
        <w:ind w:left="284"/>
        <w:jc w:val="both"/>
        <w:rPr>
          <w:rFonts w:ascii="Times New Roman" w:eastAsia="Times New Roman" w:hAnsi="Times New Roman" w:cs="Times New Roman"/>
          <w:u w:val="single"/>
          <w:lang w:eastAsia="it-IT"/>
        </w:rPr>
      </w:pPr>
      <w:r w:rsidRPr="006077E7">
        <w:rPr>
          <w:rFonts w:ascii="Times New Roman" w:eastAsia="Times New Roman" w:hAnsi="Times New Roman" w:cs="Times New Roman"/>
          <w:u w:val="single"/>
          <w:lang w:eastAsia="it-IT"/>
        </w:rPr>
        <w:t>E CHE TALE REQUISITO:</w:t>
      </w:r>
    </w:p>
    <w:p w:rsidR="00704773" w:rsidRPr="006077E7" w:rsidRDefault="00704773" w:rsidP="00704773">
      <w:pPr>
        <w:spacing w:after="0" w:line="240" w:lineRule="auto"/>
        <w:ind w:left="284"/>
        <w:jc w:val="both"/>
        <w:rPr>
          <w:rFonts w:ascii="Times New Roman" w:eastAsia="Times New Roman" w:hAnsi="Times New Roman" w:cs="Times New Roman"/>
          <w:lang w:eastAsia="it-IT"/>
        </w:rPr>
      </w:pPr>
    </w:p>
    <w:p w:rsidR="00704773" w:rsidRPr="006077E7" w:rsidRDefault="006077E7" w:rsidP="00704773">
      <w:pPr>
        <w:spacing w:after="0" w:line="240" w:lineRule="auto"/>
        <w:ind w:left="1134" w:hanging="850"/>
        <w:jc w:val="both"/>
        <w:rPr>
          <w:rFonts w:ascii="Times New Roman" w:eastAsia="Times New Roman" w:hAnsi="Times New Roman" w:cs="Times New Roman"/>
          <w:lang w:eastAsia="it-IT"/>
        </w:rPr>
      </w:pPr>
      <w:r w:rsidRPr="006077E7">
        <w:rPr>
          <w:rFonts w:ascii="Times New Roman" w:hAnsi="Times New Roman" w:cs="Times New Roman"/>
          <w:sz w:val="28"/>
        </w:rPr>
        <w:t>□</w:t>
      </w:r>
      <w:r w:rsidR="00704773" w:rsidRPr="006077E7">
        <w:rPr>
          <w:rFonts w:ascii="Times New Roman" w:eastAsia="Times New Roman" w:hAnsi="Times New Roman" w:cs="Times New Roman"/>
          <w:lang w:eastAsia="it-IT"/>
        </w:rPr>
        <w:tab/>
        <w:t>è sufficiente per la partecipazione alla gara da parte di questa impresa;</w:t>
      </w:r>
    </w:p>
    <w:p w:rsidR="00704773" w:rsidRPr="006077E7" w:rsidRDefault="00704773" w:rsidP="00704773">
      <w:pPr>
        <w:spacing w:after="0" w:line="240" w:lineRule="auto"/>
        <w:jc w:val="center"/>
        <w:rPr>
          <w:rFonts w:ascii="Times New Roman" w:eastAsia="Times New Roman" w:hAnsi="Times New Roman" w:cs="Times New Roman"/>
          <w:b/>
          <w:i/>
          <w:iCs/>
          <w:color w:val="FF0000"/>
          <w:lang w:eastAsia="it-IT"/>
        </w:rPr>
      </w:pPr>
    </w:p>
    <w:p w:rsidR="00704773" w:rsidRPr="006077E7" w:rsidRDefault="006077E7" w:rsidP="00704773">
      <w:pPr>
        <w:spacing w:after="0" w:line="240" w:lineRule="auto"/>
        <w:ind w:left="1134" w:hanging="850"/>
        <w:jc w:val="both"/>
        <w:rPr>
          <w:rFonts w:ascii="Times New Roman" w:eastAsia="Times New Roman" w:hAnsi="Times New Roman" w:cs="Times New Roman"/>
          <w:lang w:eastAsia="it-IT"/>
        </w:rPr>
      </w:pPr>
      <w:r w:rsidRPr="006077E7">
        <w:rPr>
          <w:rFonts w:ascii="Times New Roman" w:hAnsi="Times New Roman" w:cs="Times New Roman"/>
          <w:sz w:val="28"/>
        </w:rPr>
        <w:t>□</w:t>
      </w:r>
      <w:r w:rsidR="00704773" w:rsidRPr="006077E7">
        <w:rPr>
          <w:rFonts w:ascii="Times New Roman" w:eastAsia="Times New Roman" w:hAnsi="Times New Roman" w:cs="Times New Roman"/>
          <w:lang w:eastAsia="it-IT"/>
        </w:rPr>
        <w:tab/>
        <w:t>non è adeguato alla partecipazione alla gara da parte di questa impresa, per cui, ai sensi dell’</w:t>
      </w:r>
      <w:r w:rsidR="00704773" w:rsidRPr="006077E7">
        <w:rPr>
          <w:rFonts w:ascii="Times New Roman" w:eastAsia="Times New Roman" w:hAnsi="Times New Roman" w:cs="Times New Roman"/>
          <w:b/>
          <w:i/>
          <w:lang w:eastAsia="it-IT"/>
        </w:rPr>
        <w:t>art. 89 del decreto legislativo n. 50 del 2016</w:t>
      </w:r>
      <w:r w:rsidR="00704773" w:rsidRPr="006077E7">
        <w:rPr>
          <w:rFonts w:ascii="Times New Roman" w:eastAsia="Times New Roman" w:hAnsi="Times New Roman" w:cs="Times New Roman"/>
          <w:lang w:eastAsia="it-IT"/>
        </w:rPr>
        <w:t>, il possesso del requisito del quale questa impresa è carente, è soddisfatto avvalendosi dei requisiti della/e impresa/e ausiliaria/e, come indicato nel seguito; la/e predetta/e imprese ausiliare a loro volta presentano e allegano le pertinenti dichiarazioni:</w:t>
      </w:r>
    </w:p>
    <w:tbl>
      <w:tblPr>
        <w:tblW w:w="9072" w:type="dxa"/>
        <w:tblInd w:w="567" w:type="dxa"/>
        <w:tblLayout w:type="fixed"/>
        <w:tblLook w:val="00A0" w:firstRow="1" w:lastRow="0" w:firstColumn="1" w:lastColumn="0" w:noHBand="0" w:noVBand="0"/>
      </w:tblPr>
      <w:tblGrid>
        <w:gridCol w:w="566"/>
        <w:gridCol w:w="423"/>
        <w:gridCol w:w="567"/>
        <w:gridCol w:w="427"/>
        <w:gridCol w:w="425"/>
        <w:gridCol w:w="140"/>
        <w:gridCol w:w="1528"/>
        <w:gridCol w:w="567"/>
        <w:gridCol w:w="738"/>
        <w:gridCol w:w="287"/>
        <w:gridCol w:w="565"/>
        <w:gridCol w:w="424"/>
        <w:gridCol w:w="145"/>
        <w:gridCol w:w="565"/>
        <w:gridCol w:w="1422"/>
        <w:gridCol w:w="160"/>
        <w:gridCol w:w="123"/>
      </w:tblGrid>
      <w:tr w:rsidR="00704773" w:rsidRPr="00BC4A70" w:rsidTr="006077E7">
        <w:trPr>
          <w:gridBefore w:val="1"/>
          <w:wBefore w:w="566" w:type="dxa"/>
        </w:trPr>
        <w:tc>
          <w:tcPr>
            <w:tcW w:w="423" w:type="dxa"/>
            <w:tcMar>
              <w:left w:w="0" w:type="dxa"/>
              <w:right w:w="0" w:type="dxa"/>
            </w:tcMar>
          </w:tcPr>
          <w:p w:rsidR="00704773" w:rsidRPr="00BC4A70" w:rsidRDefault="006077E7" w:rsidP="00A432DE">
            <w:pPr>
              <w:spacing w:before="20" w:after="20" w:line="240" w:lineRule="auto"/>
              <w:ind w:left="110" w:hanging="110"/>
              <w:jc w:val="both"/>
              <w:rPr>
                <w:rFonts w:ascii="Times New Roman" w:eastAsia="Times New Roman" w:hAnsi="Times New Roman" w:cs="Times New Roman"/>
                <w:highlight w:val="yellow"/>
                <w:lang w:eastAsia="it-IT"/>
              </w:rPr>
            </w:pPr>
            <w:r w:rsidRPr="006077E7">
              <w:rPr>
                <w:rFonts w:ascii="Times New Roman" w:hAnsi="Times New Roman" w:cs="Times New Roman"/>
                <w:sz w:val="28"/>
              </w:rPr>
              <w:t>□</w:t>
            </w:r>
          </w:p>
        </w:tc>
        <w:tc>
          <w:tcPr>
            <w:tcW w:w="8083" w:type="dxa"/>
            <w:gridSpan w:val="15"/>
            <w:shd w:val="clear" w:color="auto" w:fill="auto"/>
          </w:tcPr>
          <w:p w:rsidR="00704773" w:rsidRPr="006077E7" w:rsidRDefault="00704773" w:rsidP="00A432DE">
            <w:pPr>
              <w:spacing w:before="20" w:after="20" w:line="240" w:lineRule="auto"/>
              <w:jc w:val="both"/>
              <w:rPr>
                <w:rFonts w:ascii="Times New Roman" w:eastAsia="Times New Roman" w:hAnsi="Times New Roman" w:cs="Times New Roman"/>
                <w:lang w:eastAsia="it-IT"/>
              </w:rPr>
            </w:pPr>
            <w:proofErr w:type="gramStart"/>
            <w:r w:rsidRPr="006077E7">
              <w:rPr>
                <w:rFonts w:ascii="Times New Roman" w:eastAsia="Times New Roman" w:hAnsi="Times New Roman" w:cs="Times New Roman"/>
                <w:lang w:eastAsia="it-IT"/>
              </w:rPr>
              <w:t>requisito</w:t>
            </w:r>
            <w:proofErr w:type="gramEnd"/>
            <w:r w:rsidRPr="006077E7">
              <w:rPr>
                <w:rFonts w:ascii="Times New Roman" w:eastAsia="Times New Roman" w:hAnsi="Times New Roman" w:cs="Times New Roman"/>
                <w:lang w:eastAsia="it-IT"/>
              </w:rPr>
              <w:t xml:space="preserve"> dell’attestazione S.O.A. di cui all’articolo 61 del </w:t>
            </w:r>
            <w:proofErr w:type="spellStart"/>
            <w:r w:rsidRPr="006077E7">
              <w:rPr>
                <w:rFonts w:ascii="Times New Roman" w:eastAsia="Times New Roman" w:hAnsi="Times New Roman" w:cs="Times New Roman"/>
                <w:lang w:eastAsia="it-IT"/>
              </w:rPr>
              <w:t>d.P.R.</w:t>
            </w:r>
            <w:proofErr w:type="spellEnd"/>
            <w:r w:rsidRPr="006077E7">
              <w:rPr>
                <w:rFonts w:ascii="Times New Roman" w:eastAsia="Times New Roman" w:hAnsi="Times New Roman" w:cs="Times New Roman"/>
                <w:lang w:eastAsia="it-IT"/>
              </w:rPr>
              <w:t xml:space="preserve"> n. 207 del 2010, per le seguenti categorie e classifiche:</w:t>
            </w:r>
          </w:p>
        </w:tc>
      </w:tr>
      <w:tr w:rsidR="00704773" w:rsidRPr="00BC4A70" w:rsidTr="005459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989" w:type="dxa"/>
            <w:gridSpan w:val="2"/>
            <w:tcBorders>
              <w:top w:val="nil"/>
              <w:left w:val="nil"/>
              <w:bottom w:val="nil"/>
              <w:right w:val="single" w:sz="4" w:space="0" w:color="auto"/>
            </w:tcBorders>
          </w:tcPr>
          <w:p w:rsidR="00704773" w:rsidRPr="00BC4A70" w:rsidRDefault="00704773" w:rsidP="00A432DE">
            <w:pPr>
              <w:spacing w:beforeLines="20" w:before="48" w:afterLines="20" w:after="48" w:line="240" w:lineRule="auto"/>
              <w:jc w:val="center"/>
              <w:rPr>
                <w:rFonts w:ascii="Times New Roman" w:eastAsia="Times New Roman" w:hAnsi="Times New Roman" w:cs="Times New Roman"/>
                <w:i/>
                <w:highlight w:val="yellow"/>
                <w:lang w:eastAsia="it-IT"/>
              </w:rPr>
            </w:pPr>
          </w:p>
        </w:tc>
        <w:tc>
          <w:tcPr>
            <w:tcW w:w="467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704773" w:rsidRDefault="00704773" w:rsidP="00A432DE">
            <w:pPr>
              <w:spacing w:beforeLines="20" w:before="48" w:afterLines="20" w:after="48" w:line="240" w:lineRule="auto"/>
              <w:jc w:val="center"/>
              <w:rPr>
                <w:rFonts w:ascii="Times New Roman" w:eastAsia="Times New Roman" w:hAnsi="Times New Roman" w:cs="Times New Roman"/>
                <w:i/>
                <w:sz w:val="16"/>
                <w:szCs w:val="16"/>
                <w:lang w:eastAsia="it-IT"/>
              </w:rPr>
            </w:pPr>
            <w:r w:rsidRPr="005459B1">
              <w:rPr>
                <w:rFonts w:ascii="Times New Roman" w:eastAsia="Times New Roman" w:hAnsi="Times New Roman" w:cs="Times New Roman"/>
                <w:i/>
                <w:sz w:val="16"/>
                <w:szCs w:val="16"/>
                <w:lang w:eastAsia="it-IT"/>
              </w:rPr>
              <w:t>Categoria</w:t>
            </w:r>
          </w:p>
          <w:p w:rsidR="00A237E4" w:rsidRPr="005459B1" w:rsidRDefault="00A237E4" w:rsidP="00A432DE">
            <w:pPr>
              <w:spacing w:beforeLines="20" w:before="48" w:afterLines="20" w:after="48" w:line="240" w:lineRule="auto"/>
              <w:jc w:val="center"/>
              <w:rPr>
                <w:rFonts w:ascii="Times New Roman" w:eastAsia="Times New Roman" w:hAnsi="Times New Roman" w:cs="Times New Roman"/>
                <w:i/>
                <w:sz w:val="16"/>
                <w:szCs w:val="16"/>
                <w:lang w:eastAsia="it-IT"/>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04773" w:rsidRPr="005459B1" w:rsidRDefault="00704773" w:rsidP="00A432DE">
            <w:pPr>
              <w:spacing w:beforeLines="20" w:before="48" w:afterLines="20" w:after="48" w:line="240" w:lineRule="auto"/>
              <w:jc w:val="center"/>
              <w:rPr>
                <w:rFonts w:ascii="Times New Roman" w:eastAsia="Times New Roman" w:hAnsi="Times New Roman" w:cs="Times New Roman"/>
                <w:i/>
                <w:sz w:val="16"/>
                <w:szCs w:val="16"/>
                <w:lang w:eastAsia="it-IT"/>
              </w:rPr>
            </w:pPr>
            <w:proofErr w:type="gramStart"/>
            <w:r w:rsidRPr="005459B1">
              <w:rPr>
                <w:rFonts w:ascii="Times New Roman" w:eastAsia="Times New Roman" w:hAnsi="Times New Roman" w:cs="Times New Roman"/>
                <w:i/>
                <w:sz w:val="16"/>
                <w:szCs w:val="16"/>
                <w:lang w:eastAsia="it-IT"/>
              </w:rPr>
              <w:t>classifica</w:t>
            </w:r>
            <w:proofErr w:type="gramEnd"/>
          </w:p>
        </w:tc>
        <w:tc>
          <w:tcPr>
            <w:tcW w:w="22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04773" w:rsidRPr="005459B1" w:rsidRDefault="00704773" w:rsidP="00A432DE">
            <w:pPr>
              <w:spacing w:beforeLines="20" w:before="48" w:afterLines="20" w:after="48" w:line="240" w:lineRule="auto"/>
              <w:jc w:val="center"/>
              <w:rPr>
                <w:rFonts w:ascii="Times New Roman" w:eastAsia="Times New Roman" w:hAnsi="Times New Roman" w:cs="Times New Roman"/>
                <w:i/>
                <w:sz w:val="16"/>
                <w:szCs w:val="16"/>
                <w:lang w:eastAsia="it-IT"/>
              </w:rPr>
            </w:pPr>
            <w:r w:rsidRPr="005459B1">
              <w:rPr>
                <w:rFonts w:ascii="Times New Roman" w:eastAsia="Times New Roman" w:hAnsi="Times New Roman" w:cs="Times New Roman"/>
                <w:i/>
                <w:sz w:val="16"/>
                <w:szCs w:val="16"/>
                <w:lang w:eastAsia="it-IT"/>
              </w:rPr>
              <w:t>Pari a Euro</w:t>
            </w:r>
          </w:p>
        </w:tc>
      </w:tr>
      <w:tr w:rsidR="00704773" w:rsidRPr="00BC4A70" w:rsidTr="00A432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989" w:type="dxa"/>
            <w:gridSpan w:val="2"/>
            <w:tcBorders>
              <w:top w:val="nil"/>
              <w:left w:val="nil"/>
              <w:bottom w:val="nil"/>
              <w:right w:val="dotted" w:sz="4" w:space="0" w:color="auto"/>
            </w:tcBorders>
            <w:vAlign w:val="center"/>
          </w:tcPr>
          <w:p w:rsidR="00704773" w:rsidRPr="00BC4A70" w:rsidRDefault="00704773" w:rsidP="00A432DE">
            <w:pPr>
              <w:spacing w:beforeLines="20" w:before="48" w:afterLines="20" w:after="48" w:line="240" w:lineRule="auto"/>
              <w:jc w:val="right"/>
              <w:rPr>
                <w:rFonts w:ascii="Times New Roman" w:eastAsia="Times New Roman" w:hAnsi="Times New Roman" w:cs="Times New Roman"/>
                <w:highlight w:val="yellow"/>
                <w:lang w:eastAsia="it-IT"/>
              </w:rPr>
            </w:pPr>
          </w:p>
        </w:tc>
        <w:tc>
          <w:tcPr>
            <w:tcW w:w="994" w:type="dxa"/>
            <w:gridSpan w:val="2"/>
            <w:tcBorders>
              <w:top w:val="single" w:sz="4" w:space="0" w:color="auto"/>
              <w:left w:val="single" w:sz="4" w:space="0" w:color="auto"/>
              <w:bottom w:val="dotted" w:sz="4" w:space="0" w:color="auto"/>
              <w:right w:val="dotted" w:sz="4" w:space="0" w:color="auto"/>
            </w:tcBorders>
            <w:shd w:val="clear" w:color="auto" w:fill="auto"/>
          </w:tcPr>
          <w:p w:rsidR="00704773" w:rsidRPr="005459B1" w:rsidRDefault="00704773" w:rsidP="00A432DE">
            <w:pPr>
              <w:spacing w:beforeLines="20" w:before="48" w:afterLines="20" w:after="48" w:line="240" w:lineRule="auto"/>
              <w:jc w:val="both"/>
              <w:rPr>
                <w:rFonts w:ascii="Times New Roman" w:eastAsia="Times New Roman" w:hAnsi="Times New Roman" w:cs="Times New Roman"/>
                <w:sz w:val="16"/>
                <w:szCs w:val="16"/>
                <w:lang w:eastAsia="it-IT"/>
              </w:rPr>
            </w:pPr>
            <w:r w:rsidRPr="005459B1">
              <w:rPr>
                <w:rFonts w:ascii="Times New Roman" w:eastAsia="Times New Roman" w:hAnsi="Times New Roman" w:cs="Times New Roman"/>
                <w:sz w:val="16"/>
                <w:szCs w:val="16"/>
                <w:lang w:eastAsia="it-IT"/>
              </w:rPr>
              <w:t>O</w:t>
            </w:r>
          </w:p>
        </w:tc>
        <w:tc>
          <w:tcPr>
            <w:tcW w:w="3685" w:type="dxa"/>
            <w:gridSpan w:val="6"/>
            <w:tcBorders>
              <w:top w:val="single" w:sz="4" w:space="0" w:color="auto"/>
              <w:left w:val="dotted" w:sz="4" w:space="0" w:color="auto"/>
              <w:bottom w:val="dotted" w:sz="4" w:space="0" w:color="auto"/>
            </w:tcBorders>
            <w:shd w:val="clear" w:color="auto" w:fill="auto"/>
            <w:vAlign w:val="center"/>
          </w:tcPr>
          <w:p w:rsidR="00704773" w:rsidRPr="005459B1" w:rsidRDefault="00704773" w:rsidP="00A432DE">
            <w:pPr>
              <w:spacing w:beforeLines="20" w:before="48" w:afterLines="20" w:after="48" w:line="240" w:lineRule="auto"/>
              <w:jc w:val="both"/>
              <w:rPr>
                <w:rFonts w:ascii="Times New Roman" w:eastAsia="Times New Roman" w:hAnsi="Times New Roman" w:cs="Times New Roman"/>
                <w:sz w:val="16"/>
                <w:szCs w:val="16"/>
                <w:highlight w:val="yellow"/>
                <w:lang w:eastAsia="it-IT"/>
              </w:rPr>
            </w:pPr>
          </w:p>
        </w:tc>
        <w:tc>
          <w:tcPr>
            <w:tcW w:w="1134" w:type="dxa"/>
            <w:gridSpan w:val="3"/>
            <w:tcBorders>
              <w:top w:val="single" w:sz="4" w:space="0" w:color="auto"/>
              <w:bottom w:val="dotted" w:sz="4" w:space="0" w:color="auto"/>
              <w:right w:val="single" w:sz="4" w:space="0" w:color="auto"/>
            </w:tcBorders>
          </w:tcPr>
          <w:p w:rsidR="00704773" w:rsidRPr="005459B1" w:rsidRDefault="00704773" w:rsidP="00A432DE">
            <w:pPr>
              <w:spacing w:beforeLines="20" w:before="48" w:afterLines="20" w:after="48" w:line="240" w:lineRule="auto"/>
              <w:jc w:val="both"/>
              <w:rPr>
                <w:rFonts w:ascii="Times New Roman" w:eastAsia="Times New Roman" w:hAnsi="Times New Roman" w:cs="Times New Roman"/>
                <w:sz w:val="16"/>
                <w:szCs w:val="16"/>
                <w:highlight w:val="yellow"/>
                <w:lang w:eastAsia="it-IT"/>
              </w:rPr>
            </w:pPr>
          </w:p>
        </w:tc>
        <w:tc>
          <w:tcPr>
            <w:tcW w:w="2270" w:type="dxa"/>
            <w:gridSpan w:val="4"/>
            <w:tcBorders>
              <w:top w:val="single" w:sz="4" w:space="0" w:color="auto"/>
              <w:left w:val="single" w:sz="4" w:space="0" w:color="auto"/>
              <w:bottom w:val="dotted" w:sz="4" w:space="0" w:color="auto"/>
            </w:tcBorders>
          </w:tcPr>
          <w:p w:rsidR="00704773" w:rsidRPr="005459B1" w:rsidRDefault="00704773" w:rsidP="00A432DE">
            <w:pPr>
              <w:spacing w:beforeLines="20" w:before="48" w:afterLines="20" w:after="48" w:line="240" w:lineRule="auto"/>
              <w:jc w:val="both"/>
              <w:rPr>
                <w:rFonts w:ascii="Times New Roman" w:eastAsia="Times New Roman" w:hAnsi="Times New Roman" w:cs="Times New Roman"/>
                <w:sz w:val="16"/>
                <w:szCs w:val="16"/>
                <w:highlight w:val="yellow"/>
                <w:lang w:eastAsia="it-IT"/>
              </w:rPr>
            </w:pPr>
          </w:p>
        </w:tc>
      </w:tr>
      <w:tr w:rsidR="00704773" w:rsidRPr="00BC4A70" w:rsidTr="00A432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989" w:type="dxa"/>
            <w:gridSpan w:val="2"/>
            <w:tcBorders>
              <w:top w:val="nil"/>
              <w:left w:val="nil"/>
              <w:bottom w:val="nil"/>
              <w:right w:val="dotted" w:sz="4" w:space="0" w:color="auto"/>
            </w:tcBorders>
            <w:vAlign w:val="center"/>
          </w:tcPr>
          <w:p w:rsidR="00704773" w:rsidRPr="00BC4A70" w:rsidRDefault="00704773" w:rsidP="00A432DE">
            <w:pPr>
              <w:spacing w:beforeLines="20" w:before="48" w:afterLines="20" w:after="48" w:line="240" w:lineRule="auto"/>
              <w:jc w:val="right"/>
              <w:rPr>
                <w:rFonts w:ascii="Times New Roman" w:eastAsia="Times New Roman" w:hAnsi="Times New Roman" w:cs="Times New Roman"/>
                <w:highlight w:val="yellow"/>
                <w:lang w:eastAsia="it-IT"/>
              </w:rPr>
            </w:pPr>
          </w:p>
        </w:tc>
        <w:tc>
          <w:tcPr>
            <w:tcW w:w="994" w:type="dxa"/>
            <w:gridSpan w:val="2"/>
            <w:tcBorders>
              <w:top w:val="dotted" w:sz="4" w:space="0" w:color="auto"/>
              <w:left w:val="single" w:sz="4" w:space="0" w:color="auto"/>
              <w:bottom w:val="single" w:sz="4" w:space="0" w:color="auto"/>
              <w:right w:val="dotted" w:sz="4" w:space="0" w:color="auto"/>
            </w:tcBorders>
            <w:shd w:val="clear" w:color="auto" w:fill="auto"/>
          </w:tcPr>
          <w:p w:rsidR="00704773" w:rsidRPr="005459B1" w:rsidRDefault="00704773" w:rsidP="00A432DE">
            <w:pPr>
              <w:spacing w:beforeLines="20" w:before="48" w:afterLines="20" w:after="48" w:line="240" w:lineRule="auto"/>
              <w:jc w:val="both"/>
              <w:rPr>
                <w:rFonts w:ascii="Times New Roman" w:eastAsia="Times New Roman" w:hAnsi="Times New Roman" w:cs="Times New Roman"/>
                <w:sz w:val="16"/>
                <w:szCs w:val="16"/>
                <w:lang w:eastAsia="it-IT"/>
              </w:rPr>
            </w:pPr>
            <w:r w:rsidRPr="005459B1">
              <w:rPr>
                <w:rFonts w:ascii="Times New Roman" w:eastAsia="Times New Roman" w:hAnsi="Times New Roman" w:cs="Times New Roman"/>
                <w:sz w:val="16"/>
                <w:szCs w:val="16"/>
                <w:lang w:eastAsia="it-IT"/>
              </w:rPr>
              <w:t>O</w:t>
            </w:r>
          </w:p>
        </w:tc>
        <w:tc>
          <w:tcPr>
            <w:tcW w:w="3685" w:type="dxa"/>
            <w:gridSpan w:val="6"/>
            <w:tcBorders>
              <w:top w:val="dotted" w:sz="4" w:space="0" w:color="auto"/>
              <w:left w:val="dotted" w:sz="4" w:space="0" w:color="auto"/>
              <w:bottom w:val="single" w:sz="4" w:space="0" w:color="auto"/>
            </w:tcBorders>
            <w:shd w:val="clear" w:color="auto" w:fill="auto"/>
            <w:vAlign w:val="center"/>
          </w:tcPr>
          <w:p w:rsidR="00704773" w:rsidRPr="005459B1" w:rsidRDefault="00704773" w:rsidP="00A432DE">
            <w:pPr>
              <w:spacing w:beforeLines="20" w:before="48" w:afterLines="20" w:after="48" w:line="240" w:lineRule="auto"/>
              <w:jc w:val="both"/>
              <w:rPr>
                <w:rFonts w:ascii="Times New Roman" w:eastAsia="Times New Roman" w:hAnsi="Times New Roman" w:cs="Times New Roman"/>
                <w:sz w:val="16"/>
                <w:szCs w:val="16"/>
                <w:highlight w:val="yellow"/>
                <w:lang w:eastAsia="it-IT"/>
              </w:rPr>
            </w:pPr>
          </w:p>
        </w:tc>
        <w:tc>
          <w:tcPr>
            <w:tcW w:w="1134" w:type="dxa"/>
            <w:gridSpan w:val="3"/>
            <w:tcBorders>
              <w:top w:val="dotted" w:sz="4" w:space="0" w:color="auto"/>
              <w:bottom w:val="single" w:sz="4" w:space="0" w:color="auto"/>
              <w:right w:val="single" w:sz="4" w:space="0" w:color="auto"/>
            </w:tcBorders>
          </w:tcPr>
          <w:p w:rsidR="00704773" w:rsidRPr="005459B1" w:rsidRDefault="00704773" w:rsidP="00A432DE">
            <w:pPr>
              <w:spacing w:beforeLines="20" w:before="48" w:afterLines="20" w:after="48" w:line="240" w:lineRule="auto"/>
              <w:jc w:val="both"/>
              <w:rPr>
                <w:rFonts w:ascii="Times New Roman" w:eastAsia="Times New Roman" w:hAnsi="Times New Roman" w:cs="Times New Roman"/>
                <w:sz w:val="16"/>
                <w:szCs w:val="16"/>
                <w:highlight w:val="yellow"/>
                <w:lang w:eastAsia="it-IT"/>
              </w:rPr>
            </w:pPr>
          </w:p>
        </w:tc>
        <w:tc>
          <w:tcPr>
            <w:tcW w:w="2270" w:type="dxa"/>
            <w:gridSpan w:val="4"/>
            <w:tcBorders>
              <w:top w:val="dotted" w:sz="4" w:space="0" w:color="auto"/>
              <w:left w:val="single" w:sz="4" w:space="0" w:color="auto"/>
              <w:bottom w:val="single" w:sz="4" w:space="0" w:color="auto"/>
            </w:tcBorders>
          </w:tcPr>
          <w:p w:rsidR="00704773" w:rsidRPr="005459B1" w:rsidRDefault="00704773" w:rsidP="00A432DE">
            <w:pPr>
              <w:spacing w:beforeLines="20" w:before="48" w:afterLines="20" w:after="48" w:line="240" w:lineRule="auto"/>
              <w:jc w:val="both"/>
              <w:rPr>
                <w:rFonts w:ascii="Times New Roman" w:eastAsia="Times New Roman" w:hAnsi="Times New Roman" w:cs="Times New Roman"/>
                <w:sz w:val="16"/>
                <w:szCs w:val="16"/>
                <w:highlight w:val="yellow"/>
                <w:lang w:eastAsia="it-IT"/>
              </w:rPr>
            </w:pPr>
          </w:p>
        </w:tc>
      </w:tr>
      <w:tr w:rsidR="00704773" w:rsidRPr="00BC4A70" w:rsidTr="00A432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9072" w:type="dxa"/>
            <w:gridSpan w:val="17"/>
            <w:tcBorders>
              <w:top w:val="nil"/>
              <w:left w:val="nil"/>
              <w:bottom w:val="nil"/>
              <w:right w:val="nil"/>
            </w:tcBorders>
            <w:vAlign w:val="center"/>
          </w:tcPr>
          <w:p w:rsidR="00704773" w:rsidRPr="00BC4A70" w:rsidRDefault="00704773" w:rsidP="00A432DE">
            <w:pPr>
              <w:spacing w:after="0" w:line="240" w:lineRule="auto"/>
              <w:jc w:val="both"/>
              <w:rPr>
                <w:rFonts w:ascii="Times New Roman" w:eastAsia="Times New Roman" w:hAnsi="Times New Roman" w:cs="Times New Roman"/>
                <w:highlight w:val="yellow"/>
                <w:lang w:eastAsia="it-IT"/>
              </w:rPr>
            </w:pPr>
          </w:p>
        </w:tc>
      </w:tr>
      <w:tr w:rsidR="00704773" w:rsidRPr="00BC4A70" w:rsidTr="00A432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4076" w:type="dxa"/>
            <w:gridSpan w:val="7"/>
            <w:tcBorders>
              <w:top w:val="nil"/>
              <w:left w:val="nil"/>
              <w:bottom w:val="nil"/>
            </w:tcBorders>
            <w:vAlign w:val="center"/>
          </w:tcPr>
          <w:p w:rsidR="00704773" w:rsidRPr="00A237E4" w:rsidRDefault="00704773" w:rsidP="00A432DE">
            <w:pPr>
              <w:spacing w:before="60" w:after="60" w:line="240" w:lineRule="auto"/>
              <w:rPr>
                <w:rFonts w:ascii="Times New Roman" w:eastAsia="Times New Roman" w:hAnsi="Times New Roman" w:cs="Times New Roman"/>
                <w:lang w:eastAsia="it-IT"/>
              </w:rPr>
            </w:pPr>
            <w:proofErr w:type="gramStart"/>
            <w:r w:rsidRPr="00A237E4">
              <w:rPr>
                <w:rFonts w:ascii="Times New Roman" w:eastAsia="Times New Roman" w:hAnsi="Times New Roman" w:cs="Times New Roman"/>
                <w:lang w:eastAsia="it-IT"/>
              </w:rPr>
              <w:t>messo</w:t>
            </w:r>
            <w:proofErr w:type="gramEnd"/>
            <w:r w:rsidRPr="00A237E4">
              <w:rPr>
                <w:rFonts w:ascii="Times New Roman" w:eastAsia="Times New Roman" w:hAnsi="Times New Roman" w:cs="Times New Roman"/>
                <w:lang w:eastAsia="it-IT"/>
              </w:rPr>
              <w:t xml:space="preserve"> a disposizione dall’impresa ausiliaria:</w:t>
            </w:r>
          </w:p>
        </w:tc>
        <w:tc>
          <w:tcPr>
            <w:tcW w:w="4996" w:type="dxa"/>
            <w:gridSpan w:val="10"/>
            <w:tcBorders>
              <w:top w:val="nil"/>
              <w:bottom w:val="single" w:sz="4" w:space="0" w:color="auto"/>
              <w:right w:val="single" w:sz="4" w:space="0" w:color="auto"/>
            </w:tcBorders>
            <w:vAlign w:val="center"/>
          </w:tcPr>
          <w:p w:rsidR="00704773" w:rsidRPr="00A237E4" w:rsidRDefault="00704773" w:rsidP="00A432DE">
            <w:pPr>
              <w:spacing w:before="60" w:after="60" w:line="240" w:lineRule="auto"/>
              <w:rPr>
                <w:rFonts w:ascii="Times New Roman" w:eastAsia="Times New Roman" w:hAnsi="Times New Roman" w:cs="Times New Roman"/>
                <w:lang w:eastAsia="it-IT"/>
              </w:rPr>
            </w:pPr>
          </w:p>
        </w:tc>
      </w:tr>
      <w:tr w:rsidR="00704773" w:rsidRPr="00BC4A70" w:rsidTr="00A432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1"/>
          <w:wBefore w:w="566" w:type="dxa"/>
          <w:cantSplit/>
        </w:trPr>
        <w:tc>
          <w:tcPr>
            <w:tcW w:w="8506" w:type="dxa"/>
            <w:gridSpan w:val="16"/>
            <w:tcBorders>
              <w:top w:val="nil"/>
              <w:left w:val="nil"/>
              <w:bottom w:val="nil"/>
              <w:right w:val="nil"/>
            </w:tcBorders>
            <w:vAlign w:val="center"/>
          </w:tcPr>
          <w:p w:rsidR="00704773" w:rsidRPr="00A237E4" w:rsidRDefault="00704773" w:rsidP="00A432DE">
            <w:pPr>
              <w:spacing w:after="0" w:line="240" w:lineRule="auto"/>
              <w:jc w:val="both"/>
              <w:rPr>
                <w:rFonts w:ascii="Times New Roman" w:eastAsia="Times New Roman" w:hAnsi="Times New Roman" w:cs="Times New Roman"/>
                <w:lang w:eastAsia="it-IT"/>
              </w:rPr>
            </w:pPr>
          </w:p>
        </w:tc>
      </w:tr>
      <w:tr w:rsidR="00704773" w:rsidRPr="00A237E4" w:rsidTr="00A432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1"/>
          <w:gridAfter w:val="1"/>
          <w:wBefore w:w="566" w:type="dxa"/>
          <w:wAfter w:w="123" w:type="dxa"/>
          <w:cantSplit/>
        </w:trPr>
        <w:tc>
          <w:tcPr>
            <w:tcW w:w="1417" w:type="dxa"/>
            <w:gridSpan w:val="3"/>
            <w:tcBorders>
              <w:top w:val="nil"/>
              <w:left w:val="nil"/>
              <w:bottom w:val="nil"/>
              <w:right w:val="single" w:sz="4" w:space="0" w:color="auto"/>
            </w:tcBorders>
            <w:vAlign w:val="center"/>
          </w:tcPr>
          <w:p w:rsidR="00704773" w:rsidRPr="00A237E4" w:rsidRDefault="00704773" w:rsidP="00A432DE">
            <w:pPr>
              <w:spacing w:before="60" w:after="60" w:line="240" w:lineRule="auto"/>
              <w:jc w:val="right"/>
              <w:rPr>
                <w:rFonts w:ascii="Times New Roman" w:eastAsia="Times New Roman" w:hAnsi="Times New Roman" w:cs="Times New Roman"/>
                <w:lang w:eastAsia="it-IT"/>
              </w:rPr>
            </w:pPr>
            <w:proofErr w:type="gramStart"/>
            <w:r w:rsidRPr="00A237E4">
              <w:rPr>
                <w:rFonts w:ascii="Times New Roman" w:eastAsia="Times New Roman" w:hAnsi="Times New Roman" w:cs="Times New Roman"/>
                <w:lang w:eastAsia="it-IT"/>
              </w:rPr>
              <w:t>con</w:t>
            </w:r>
            <w:proofErr w:type="gramEnd"/>
            <w:r w:rsidRPr="00A237E4">
              <w:rPr>
                <w:rFonts w:ascii="Times New Roman" w:eastAsia="Times New Roman" w:hAnsi="Times New Roman" w:cs="Times New Roman"/>
                <w:lang w:eastAsia="it-IT"/>
              </w:rPr>
              <w:t xml:space="preserve"> sede in:</w:t>
            </w:r>
          </w:p>
        </w:tc>
        <w:tc>
          <w:tcPr>
            <w:tcW w:w="3398" w:type="dxa"/>
            <w:gridSpan w:val="5"/>
            <w:tcBorders>
              <w:top w:val="nil"/>
              <w:left w:val="single" w:sz="4" w:space="0" w:color="auto"/>
            </w:tcBorders>
            <w:vAlign w:val="center"/>
          </w:tcPr>
          <w:p w:rsidR="00704773" w:rsidRPr="00A237E4" w:rsidRDefault="00704773" w:rsidP="00A432DE">
            <w:pPr>
              <w:spacing w:before="60" w:after="60" w:line="240" w:lineRule="auto"/>
              <w:rPr>
                <w:rFonts w:ascii="Times New Roman" w:eastAsia="Times New Roman" w:hAnsi="Times New Roman" w:cs="Times New Roman"/>
                <w:lang w:eastAsia="it-IT"/>
              </w:rPr>
            </w:pPr>
          </w:p>
        </w:tc>
        <w:tc>
          <w:tcPr>
            <w:tcW w:w="1276" w:type="dxa"/>
            <w:gridSpan w:val="3"/>
            <w:tcBorders>
              <w:top w:val="nil"/>
              <w:bottom w:val="nil"/>
              <w:right w:val="nil"/>
            </w:tcBorders>
            <w:vAlign w:val="center"/>
          </w:tcPr>
          <w:p w:rsidR="00704773" w:rsidRPr="00A237E4" w:rsidRDefault="00704773" w:rsidP="00A432DE">
            <w:pPr>
              <w:spacing w:before="60" w:after="60" w:line="240" w:lineRule="auto"/>
              <w:jc w:val="both"/>
              <w:rPr>
                <w:rFonts w:ascii="Times New Roman" w:eastAsia="Times New Roman" w:hAnsi="Times New Roman" w:cs="Times New Roman"/>
                <w:lang w:eastAsia="it-IT"/>
              </w:rPr>
            </w:pPr>
            <w:r w:rsidRPr="00A237E4">
              <w:rPr>
                <w:rFonts w:ascii="Times New Roman" w:eastAsia="Times New Roman" w:hAnsi="Times New Roman" w:cs="Times New Roman"/>
                <w:lang w:eastAsia="it-IT"/>
              </w:rPr>
              <w:t>cod. fiscale:</w:t>
            </w:r>
          </w:p>
        </w:tc>
        <w:tc>
          <w:tcPr>
            <w:tcW w:w="2132" w:type="dxa"/>
            <w:gridSpan w:val="3"/>
            <w:tcBorders>
              <w:top w:val="nil"/>
              <w:bottom w:val="single" w:sz="4" w:space="0" w:color="auto"/>
              <w:right w:val="single" w:sz="4" w:space="0" w:color="auto"/>
            </w:tcBorders>
            <w:vAlign w:val="center"/>
          </w:tcPr>
          <w:p w:rsidR="00704773" w:rsidRPr="00A237E4" w:rsidRDefault="00704773" w:rsidP="00A432DE">
            <w:pPr>
              <w:spacing w:before="60" w:after="60" w:line="240" w:lineRule="auto"/>
              <w:jc w:val="both"/>
              <w:rPr>
                <w:rFonts w:ascii="Times New Roman" w:eastAsia="Times New Roman" w:hAnsi="Times New Roman" w:cs="Times New Roman"/>
                <w:lang w:eastAsia="it-IT"/>
              </w:rPr>
            </w:pPr>
          </w:p>
        </w:tc>
        <w:tc>
          <w:tcPr>
            <w:tcW w:w="160" w:type="dxa"/>
            <w:tcBorders>
              <w:top w:val="nil"/>
              <w:bottom w:val="nil"/>
              <w:right w:val="nil"/>
            </w:tcBorders>
            <w:vAlign w:val="center"/>
          </w:tcPr>
          <w:p w:rsidR="00704773" w:rsidRPr="00A237E4" w:rsidRDefault="00704773" w:rsidP="00A432DE">
            <w:pPr>
              <w:spacing w:before="60" w:after="60" w:line="240" w:lineRule="auto"/>
              <w:jc w:val="both"/>
              <w:rPr>
                <w:rFonts w:ascii="Times New Roman" w:eastAsia="Times New Roman" w:hAnsi="Times New Roman" w:cs="Times New Roman"/>
                <w:lang w:eastAsia="it-IT"/>
              </w:rPr>
            </w:pPr>
            <w:proofErr w:type="gramStart"/>
            <w:r w:rsidRPr="00A237E4">
              <w:rPr>
                <w:rFonts w:ascii="Times New Roman" w:eastAsia="Times New Roman" w:hAnsi="Times New Roman" w:cs="Times New Roman"/>
                <w:lang w:eastAsia="it-IT"/>
              </w:rPr>
              <w:t>e</w:t>
            </w:r>
            <w:proofErr w:type="gramEnd"/>
          </w:p>
        </w:tc>
      </w:tr>
      <w:tr w:rsidR="00704773" w:rsidRPr="00BC4A70" w:rsidTr="00A432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1"/>
          <w:wBefore w:w="566" w:type="dxa"/>
          <w:cantSplit/>
        </w:trPr>
        <w:tc>
          <w:tcPr>
            <w:tcW w:w="1417" w:type="dxa"/>
            <w:gridSpan w:val="3"/>
            <w:tcBorders>
              <w:top w:val="nil"/>
              <w:left w:val="nil"/>
              <w:bottom w:val="nil"/>
              <w:right w:val="nil"/>
            </w:tcBorders>
          </w:tcPr>
          <w:p w:rsidR="00704773" w:rsidRPr="00A237E4" w:rsidRDefault="00704773" w:rsidP="00A432DE">
            <w:pPr>
              <w:spacing w:before="60" w:after="60" w:line="240" w:lineRule="auto"/>
              <w:jc w:val="right"/>
              <w:rPr>
                <w:rFonts w:ascii="Times New Roman" w:eastAsia="Times New Roman" w:hAnsi="Times New Roman" w:cs="Times New Roman"/>
                <w:lang w:eastAsia="it-IT"/>
              </w:rPr>
            </w:pPr>
            <w:proofErr w:type="gramStart"/>
            <w:r w:rsidRPr="00A237E4">
              <w:rPr>
                <w:rFonts w:ascii="Times New Roman" w:eastAsia="Times New Roman" w:hAnsi="Times New Roman" w:cs="Times New Roman"/>
                <w:lang w:eastAsia="it-IT"/>
              </w:rPr>
              <w:t>a</w:t>
            </w:r>
            <w:proofErr w:type="gramEnd"/>
            <w:r w:rsidRPr="00A237E4">
              <w:rPr>
                <w:rFonts w:ascii="Times New Roman" w:eastAsia="Times New Roman" w:hAnsi="Times New Roman" w:cs="Times New Roman"/>
                <w:lang w:eastAsia="it-IT"/>
              </w:rPr>
              <w:t xml:space="preserve"> tale scopo:</w:t>
            </w:r>
          </w:p>
        </w:tc>
        <w:tc>
          <w:tcPr>
            <w:tcW w:w="425" w:type="dxa"/>
            <w:tcBorders>
              <w:top w:val="nil"/>
              <w:left w:val="nil"/>
              <w:bottom w:val="nil"/>
              <w:right w:val="nil"/>
            </w:tcBorders>
          </w:tcPr>
          <w:p w:rsidR="00704773" w:rsidRPr="00A237E4" w:rsidRDefault="00A237E4" w:rsidP="00A432DE">
            <w:pPr>
              <w:spacing w:before="60" w:after="60" w:line="240" w:lineRule="auto"/>
              <w:rPr>
                <w:rFonts w:ascii="Times New Roman" w:eastAsia="Times New Roman" w:hAnsi="Times New Roman" w:cs="Times New Roman"/>
                <w:lang w:eastAsia="it-IT"/>
              </w:rPr>
            </w:pPr>
            <w:r w:rsidRPr="006077E7">
              <w:rPr>
                <w:rFonts w:ascii="Times New Roman" w:hAnsi="Times New Roman" w:cs="Times New Roman"/>
                <w:sz w:val="28"/>
              </w:rPr>
              <w:t>□</w:t>
            </w:r>
          </w:p>
        </w:tc>
        <w:tc>
          <w:tcPr>
            <w:tcW w:w="6664" w:type="dxa"/>
            <w:gridSpan w:val="12"/>
            <w:tcBorders>
              <w:top w:val="nil"/>
              <w:left w:val="nil"/>
              <w:bottom w:val="nil"/>
              <w:right w:val="nil"/>
            </w:tcBorders>
            <w:vAlign w:val="center"/>
          </w:tcPr>
          <w:p w:rsidR="00704773" w:rsidRPr="00A237E4" w:rsidRDefault="00704773" w:rsidP="00A432DE">
            <w:pPr>
              <w:spacing w:before="60" w:after="60" w:line="240" w:lineRule="auto"/>
              <w:ind w:left="110" w:hanging="110"/>
              <w:jc w:val="both"/>
              <w:rPr>
                <w:rFonts w:ascii="Times New Roman" w:eastAsia="Times New Roman" w:hAnsi="Times New Roman" w:cs="Times New Roman"/>
                <w:lang w:eastAsia="it-IT"/>
              </w:rPr>
            </w:pPr>
            <w:r w:rsidRPr="00A237E4">
              <w:rPr>
                <w:rFonts w:ascii="Times New Roman" w:eastAsia="Times New Roman" w:hAnsi="Times New Roman" w:cs="Times New Roman"/>
                <w:lang w:eastAsia="it-IT"/>
              </w:rPr>
              <w:tab/>
            </w:r>
            <w:proofErr w:type="gramStart"/>
            <w:r w:rsidRPr="00A237E4">
              <w:rPr>
                <w:rFonts w:ascii="Times New Roman" w:eastAsia="Times New Roman" w:hAnsi="Times New Roman" w:cs="Times New Roman"/>
                <w:lang w:eastAsia="it-IT"/>
              </w:rPr>
              <w:t>allega</w:t>
            </w:r>
            <w:proofErr w:type="gramEnd"/>
            <w:r w:rsidRPr="00A237E4">
              <w:rPr>
                <w:rFonts w:ascii="Times New Roman" w:eastAsia="Times New Roman" w:hAnsi="Times New Roman" w:cs="Times New Roman"/>
                <w:lang w:eastAsia="it-IT"/>
              </w:rPr>
              <w:t xml:space="preserve"> in _____________ </w:t>
            </w:r>
            <w:r w:rsidRPr="00A237E4">
              <w:rPr>
                <w:rFonts w:ascii="Times New Roman" w:eastAsia="Times New Roman" w:hAnsi="Times New Roman" w:cs="Times New Roman"/>
                <w:vertAlign w:val="superscript"/>
                <w:lang w:eastAsia="it-IT"/>
              </w:rPr>
              <w:t>(</w:t>
            </w:r>
            <w:r w:rsidRPr="00A237E4">
              <w:rPr>
                <w:rFonts w:ascii="Times New Roman" w:eastAsia="Times New Roman" w:hAnsi="Times New Roman" w:cs="Times New Roman"/>
                <w:vertAlign w:val="superscript"/>
                <w:lang w:eastAsia="it-IT"/>
              </w:rPr>
              <w:endnoteReference w:id="11"/>
            </w:r>
            <w:r w:rsidRPr="00A237E4">
              <w:rPr>
                <w:rFonts w:ascii="Times New Roman" w:eastAsia="Times New Roman" w:hAnsi="Times New Roman" w:cs="Times New Roman"/>
                <w:vertAlign w:val="superscript"/>
                <w:lang w:eastAsia="it-IT"/>
              </w:rPr>
              <w:t>)</w:t>
            </w:r>
            <w:r w:rsidRPr="00A237E4">
              <w:rPr>
                <w:rFonts w:ascii="Times New Roman" w:eastAsia="Times New Roman" w:hAnsi="Times New Roman" w:cs="Times New Roman"/>
                <w:lang w:eastAsia="it-IT"/>
              </w:rPr>
              <w:t xml:space="preserve"> il contratto in virtù del quale l’impresa ausiliaria si obbliga nei confronti di questa impresa a fornire i requisiti e a mettere a disposizione le risorse necessarie per tutta la durata dell'appalto;</w:t>
            </w:r>
          </w:p>
        </w:tc>
      </w:tr>
      <w:tr w:rsidR="00704773" w:rsidRPr="00BC4A70" w:rsidTr="00A432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1"/>
          <w:wBefore w:w="566" w:type="dxa"/>
          <w:cantSplit/>
        </w:trPr>
        <w:tc>
          <w:tcPr>
            <w:tcW w:w="1417" w:type="dxa"/>
            <w:gridSpan w:val="3"/>
            <w:tcBorders>
              <w:top w:val="nil"/>
              <w:left w:val="nil"/>
              <w:bottom w:val="nil"/>
              <w:right w:val="nil"/>
            </w:tcBorders>
            <w:vAlign w:val="center"/>
          </w:tcPr>
          <w:p w:rsidR="00704773" w:rsidRPr="00A237E4" w:rsidRDefault="00704773" w:rsidP="00A432DE">
            <w:pPr>
              <w:spacing w:before="60" w:after="60" w:line="240" w:lineRule="auto"/>
              <w:jc w:val="both"/>
              <w:rPr>
                <w:rFonts w:ascii="Times New Roman" w:eastAsia="Times New Roman" w:hAnsi="Times New Roman" w:cs="Times New Roman"/>
                <w:lang w:eastAsia="it-IT"/>
              </w:rPr>
            </w:pPr>
          </w:p>
        </w:tc>
        <w:tc>
          <w:tcPr>
            <w:tcW w:w="425" w:type="dxa"/>
            <w:tcBorders>
              <w:top w:val="nil"/>
              <w:left w:val="nil"/>
              <w:bottom w:val="nil"/>
              <w:right w:val="nil"/>
            </w:tcBorders>
          </w:tcPr>
          <w:p w:rsidR="00704773" w:rsidRPr="00A237E4" w:rsidRDefault="00A237E4" w:rsidP="00A432DE">
            <w:pPr>
              <w:spacing w:before="60" w:after="60" w:line="240" w:lineRule="auto"/>
              <w:rPr>
                <w:rFonts w:ascii="Times New Roman" w:eastAsia="Times New Roman" w:hAnsi="Times New Roman" w:cs="Times New Roman"/>
                <w:lang w:eastAsia="it-IT"/>
              </w:rPr>
            </w:pPr>
            <w:r w:rsidRPr="006077E7">
              <w:rPr>
                <w:rFonts w:ascii="Times New Roman" w:hAnsi="Times New Roman" w:cs="Times New Roman"/>
                <w:sz w:val="28"/>
              </w:rPr>
              <w:t>□</w:t>
            </w:r>
          </w:p>
        </w:tc>
        <w:tc>
          <w:tcPr>
            <w:tcW w:w="6664" w:type="dxa"/>
            <w:gridSpan w:val="12"/>
            <w:tcBorders>
              <w:top w:val="nil"/>
              <w:left w:val="nil"/>
              <w:bottom w:val="nil"/>
              <w:right w:val="nil"/>
            </w:tcBorders>
            <w:vAlign w:val="center"/>
          </w:tcPr>
          <w:p w:rsidR="00704773" w:rsidRPr="00A237E4" w:rsidRDefault="00704773" w:rsidP="00A432DE">
            <w:pPr>
              <w:spacing w:before="60" w:after="60" w:line="240" w:lineRule="auto"/>
              <w:ind w:left="110" w:hanging="110"/>
              <w:jc w:val="both"/>
              <w:rPr>
                <w:rFonts w:ascii="Times New Roman" w:eastAsia="Times New Roman" w:hAnsi="Times New Roman" w:cs="Times New Roman"/>
                <w:lang w:eastAsia="it-IT"/>
              </w:rPr>
            </w:pPr>
            <w:r w:rsidRPr="00A237E4">
              <w:rPr>
                <w:rFonts w:ascii="Times New Roman" w:eastAsia="Times New Roman" w:hAnsi="Times New Roman" w:cs="Times New Roman"/>
                <w:lang w:eastAsia="it-IT"/>
              </w:rPr>
              <w:tab/>
            </w:r>
            <w:proofErr w:type="gramStart"/>
            <w:r w:rsidRPr="00A237E4">
              <w:rPr>
                <w:rFonts w:ascii="Times New Roman" w:eastAsia="Times New Roman" w:hAnsi="Times New Roman" w:cs="Times New Roman"/>
                <w:lang w:eastAsia="it-IT"/>
              </w:rPr>
              <w:t>dichiara</w:t>
            </w:r>
            <w:proofErr w:type="gramEnd"/>
            <w:r w:rsidRPr="00A237E4">
              <w:rPr>
                <w:rFonts w:ascii="Times New Roman" w:eastAsia="Times New Roman" w:hAnsi="Times New Roman" w:cs="Times New Roman"/>
                <w:lang w:eastAsia="it-IT"/>
              </w:rPr>
              <w:t xml:space="preserve">, ai sensi dell’articolo 47 del </w:t>
            </w:r>
            <w:proofErr w:type="spellStart"/>
            <w:r w:rsidRPr="00A237E4">
              <w:rPr>
                <w:rFonts w:ascii="Times New Roman" w:eastAsia="Times New Roman" w:hAnsi="Times New Roman" w:cs="Times New Roman"/>
                <w:lang w:eastAsia="it-IT"/>
              </w:rPr>
              <w:t>d.P.R.</w:t>
            </w:r>
            <w:proofErr w:type="spellEnd"/>
            <w:r w:rsidRPr="00A237E4">
              <w:rPr>
                <w:rFonts w:ascii="Times New Roman" w:eastAsia="Times New Roman" w:hAnsi="Times New Roman" w:cs="Times New Roman"/>
                <w:lang w:eastAsia="it-IT"/>
              </w:rPr>
              <w:t xml:space="preserve"> n. 445 del 2000, che la suddetta impresa ausiliaria appartiene al medesimo gruppo di questa impresa in forza del seguente legame giuridico ed economico esistente:</w:t>
            </w:r>
          </w:p>
        </w:tc>
      </w:tr>
      <w:tr w:rsidR="00704773" w:rsidRPr="00BC4A70" w:rsidTr="00A432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1"/>
          <w:wBefore w:w="566" w:type="dxa"/>
          <w:cantSplit/>
        </w:trPr>
        <w:tc>
          <w:tcPr>
            <w:tcW w:w="1417" w:type="dxa"/>
            <w:gridSpan w:val="3"/>
            <w:tcBorders>
              <w:top w:val="nil"/>
              <w:left w:val="nil"/>
              <w:bottom w:val="nil"/>
              <w:right w:val="nil"/>
            </w:tcBorders>
            <w:vAlign w:val="center"/>
          </w:tcPr>
          <w:p w:rsidR="00704773" w:rsidRPr="00BC4A70" w:rsidRDefault="00704773" w:rsidP="00A432DE">
            <w:pPr>
              <w:spacing w:before="60" w:after="60" w:line="240" w:lineRule="auto"/>
              <w:jc w:val="both"/>
              <w:rPr>
                <w:rFonts w:ascii="Times New Roman" w:eastAsia="Times New Roman" w:hAnsi="Times New Roman" w:cs="Times New Roman"/>
                <w:highlight w:val="yellow"/>
                <w:lang w:eastAsia="it-IT"/>
              </w:rPr>
            </w:pPr>
          </w:p>
        </w:tc>
        <w:tc>
          <w:tcPr>
            <w:tcW w:w="425" w:type="dxa"/>
            <w:tcBorders>
              <w:top w:val="nil"/>
              <w:left w:val="nil"/>
              <w:bottom w:val="nil"/>
              <w:right w:val="nil"/>
            </w:tcBorders>
          </w:tcPr>
          <w:p w:rsidR="00704773" w:rsidRPr="00BC4A70" w:rsidRDefault="00704773" w:rsidP="00A432DE">
            <w:pPr>
              <w:spacing w:before="60" w:after="60" w:line="240" w:lineRule="auto"/>
              <w:rPr>
                <w:rFonts w:ascii="Times New Roman" w:eastAsia="Times New Roman" w:hAnsi="Times New Roman" w:cs="Times New Roman"/>
                <w:highlight w:val="yellow"/>
                <w:lang w:eastAsia="it-IT"/>
              </w:rPr>
            </w:pPr>
          </w:p>
        </w:tc>
        <w:tc>
          <w:tcPr>
            <w:tcW w:w="6664" w:type="dxa"/>
            <w:gridSpan w:val="12"/>
            <w:tcBorders>
              <w:top w:val="nil"/>
              <w:left w:val="nil"/>
              <w:bottom w:val="single" w:sz="4" w:space="0" w:color="auto"/>
              <w:right w:val="nil"/>
            </w:tcBorders>
            <w:vAlign w:val="center"/>
          </w:tcPr>
          <w:p w:rsidR="00704773" w:rsidRPr="00BC4A70" w:rsidRDefault="00704773" w:rsidP="00A432DE">
            <w:pPr>
              <w:spacing w:before="60" w:after="60" w:line="240" w:lineRule="auto"/>
              <w:ind w:left="110" w:hanging="110"/>
              <w:rPr>
                <w:rFonts w:ascii="Times New Roman" w:eastAsia="Times New Roman" w:hAnsi="Times New Roman" w:cs="Times New Roman"/>
                <w:highlight w:val="yellow"/>
                <w:lang w:eastAsia="it-IT"/>
              </w:rPr>
            </w:pPr>
          </w:p>
        </w:tc>
      </w:tr>
      <w:tr w:rsidR="00704773" w:rsidRPr="00BC4A70" w:rsidTr="00A432DE">
        <w:trPr>
          <w:gridBefore w:val="1"/>
          <w:wBefore w:w="566" w:type="dxa"/>
        </w:trPr>
        <w:tc>
          <w:tcPr>
            <w:tcW w:w="423" w:type="dxa"/>
            <w:tcMar>
              <w:left w:w="0" w:type="dxa"/>
              <w:right w:w="0" w:type="dxa"/>
            </w:tcMar>
          </w:tcPr>
          <w:p w:rsidR="00704773" w:rsidRPr="00A237E4" w:rsidRDefault="00A237E4" w:rsidP="00A432DE">
            <w:pPr>
              <w:spacing w:before="20" w:after="20" w:line="240" w:lineRule="auto"/>
              <w:ind w:left="110" w:hanging="110"/>
              <w:jc w:val="both"/>
              <w:rPr>
                <w:rFonts w:ascii="Times New Roman" w:eastAsia="Times New Roman" w:hAnsi="Times New Roman" w:cs="Times New Roman"/>
                <w:lang w:eastAsia="it-IT"/>
              </w:rPr>
            </w:pPr>
            <w:r w:rsidRPr="00A237E4">
              <w:rPr>
                <w:rFonts w:ascii="Times New Roman" w:hAnsi="Times New Roman" w:cs="Times New Roman"/>
                <w:sz w:val="28"/>
              </w:rPr>
              <w:t>□</w:t>
            </w:r>
          </w:p>
        </w:tc>
        <w:tc>
          <w:tcPr>
            <w:tcW w:w="8083" w:type="dxa"/>
            <w:gridSpan w:val="15"/>
          </w:tcPr>
          <w:p w:rsidR="00704773" w:rsidRPr="00A237E4" w:rsidRDefault="00704773" w:rsidP="00A432DE">
            <w:pPr>
              <w:spacing w:before="20" w:after="20" w:line="240" w:lineRule="auto"/>
              <w:jc w:val="both"/>
              <w:rPr>
                <w:rFonts w:ascii="Times New Roman" w:eastAsia="Times New Roman" w:hAnsi="Times New Roman" w:cs="Times New Roman"/>
                <w:lang w:eastAsia="it-IT"/>
              </w:rPr>
            </w:pPr>
            <w:proofErr w:type="gramStart"/>
            <w:r w:rsidRPr="00A237E4">
              <w:rPr>
                <w:rFonts w:ascii="Times New Roman" w:eastAsia="Times New Roman" w:hAnsi="Times New Roman" w:cs="Times New Roman"/>
                <w:lang w:eastAsia="it-IT"/>
              </w:rPr>
              <w:t>requisito</w:t>
            </w:r>
            <w:proofErr w:type="gramEnd"/>
            <w:r w:rsidRPr="00A237E4">
              <w:rPr>
                <w:rFonts w:ascii="Times New Roman" w:eastAsia="Times New Roman" w:hAnsi="Times New Roman" w:cs="Times New Roman"/>
                <w:lang w:eastAsia="it-IT"/>
              </w:rPr>
              <w:t xml:space="preserve"> dell’attestazione S.O.A. di cui all’articolo 61 del </w:t>
            </w:r>
            <w:proofErr w:type="spellStart"/>
            <w:r w:rsidRPr="00A237E4">
              <w:rPr>
                <w:rFonts w:ascii="Times New Roman" w:eastAsia="Times New Roman" w:hAnsi="Times New Roman" w:cs="Times New Roman"/>
                <w:lang w:eastAsia="it-IT"/>
              </w:rPr>
              <w:t>d.P.R.</w:t>
            </w:r>
            <w:proofErr w:type="spellEnd"/>
            <w:r w:rsidRPr="00A237E4">
              <w:rPr>
                <w:rFonts w:ascii="Times New Roman" w:eastAsia="Times New Roman" w:hAnsi="Times New Roman" w:cs="Times New Roman"/>
                <w:lang w:eastAsia="it-IT"/>
              </w:rPr>
              <w:t xml:space="preserve"> n. 207 del 2010, per le seguenti categorie e classifiche:</w:t>
            </w:r>
          </w:p>
        </w:tc>
      </w:tr>
      <w:tr w:rsidR="00704773" w:rsidRPr="00BC4A70" w:rsidTr="00A432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1"/>
          <w:wBefore w:w="566" w:type="dxa"/>
          <w:cantSplit/>
        </w:trPr>
        <w:tc>
          <w:tcPr>
            <w:tcW w:w="990" w:type="dxa"/>
            <w:gridSpan w:val="2"/>
            <w:tcBorders>
              <w:top w:val="nil"/>
              <w:left w:val="nil"/>
              <w:bottom w:val="nil"/>
              <w:right w:val="single" w:sz="4" w:space="0" w:color="auto"/>
            </w:tcBorders>
          </w:tcPr>
          <w:p w:rsidR="00704773" w:rsidRPr="00A237E4" w:rsidRDefault="00704773" w:rsidP="00A432DE">
            <w:pPr>
              <w:spacing w:beforeLines="20" w:before="48" w:afterLines="20" w:after="48" w:line="240" w:lineRule="auto"/>
              <w:jc w:val="center"/>
              <w:rPr>
                <w:rFonts w:ascii="Times New Roman" w:eastAsia="Times New Roman" w:hAnsi="Times New Roman" w:cs="Times New Roman"/>
                <w:i/>
                <w:lang w:eastAsia="it-IT"/>
              </w:rPr>
            </w:pPr>
          </w:p>
        </w:tc>
        <w:tc>
          <w:tcPr>
            <w:tcW w:w="4677" w:type="dxa"/>
            <w:gridSpan w:val="8"/>
            <w:tcBorders>
              <w:top w:val="single" w:sz="4" w:space="0" w:color="auto"/>
              <w:left w:val="single" w:sz="4" w:space="0" w:color="auto"/>
              <w:bottom w:val="single" w:sz="4" w:space="0" w:color="auto"/>
              <w:right w:val="single" w:sz="4" w:space="0" w:color="auto"/>
            </w:tcBorders>
            <w:vAlign w:val="center"/>
          </w:tcPr>
          <w:p w:rsidR="00704773" w:rsidRPr="00A237E4" w:rsidRDefault="00704773" w:rsidP="00A432DE">
            <w:pPr>
              <w:spacing w:beforeLines="20" w:before="48" w:afterLines="20" w:after="48" w:line="240" w:lineRule="auto"/>
              <w:jc w:val="center"/>
              <w:rPr>
                <w:rFonts w:ascii="Times New Roman" w:eastAsia="Times New Roman" w:hAnsi="Times New Roman" w:cs="Times New Roman"/>
                <w:i/>
                <w:sz w:val="18"/>
                <w:lang w:eastAsia="it-IT"/>
              </w:rPr>
            </w:pPr>
            <w:r w:rsidRPr="00A237E4">
              <w:rPr>
                <w:rFonts w:ascii="Times New Roman" w:eastAsia="Times New Roman" w:hAnsi="Times New Roman" w:cs="Times New Roman"/>
                <w:i/>
                <w:sz w:val="18"/>
                <w:lang w:eastAsia="it-IT"/>
              </w:rPr>
              <w:t>Categoria</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704773" w:rsidRPr="00A237E4" w:rsidRDefault="00704773" w:rsidP="00A432DE">
            <w:pPr>
              <w:spacing w:beforeLines="20" w:before="48" w:afterLines="20" w:after="48" w:line="240" w:lineRule="auto"/>
              <w:jc w:val="center"/>
              <w:rPr>
                <w:rFonts w:ascii="Times New Roman" w:eastAsia="Times New Roman" w:hAnsi="Times New Roman" w:cs="Times New Roman"/>
                <w:i/>
                <w:sz w:val="18"/>
                <w:lang w:eastAsia="it-IT"/>
              </w:rPr>
            </w:pPr>
            <w:proofErr w:type="gramStart"/>
            <w:r w:rsidRPr="00A237E4">
              <w:rPr>
                <w:rFonts w:ascii="Times New Roman" w:eastAsia="Times New Roman" w:hAnsi="Times New Roman" w:cs="Times New Roman"/>
                <w:i/>
                <w:sz w:val="18"/>
                <w:lang w:eastAsia="it-IT"/>
              </w:rPr>
              <w:t>classifica</w:t>
            </w:r>
            <w:proofErr w:type="gramEnd"/>
          </w:p>
        </w:tc>
        <w:tc>
          <w:tcPr>
            <w:tcW w:w="1705" w:type="dxa"/>
            <w:gridSpan w:val="3"/>
            <w:tcBorders>
              <w:top w:val="single" w:sz="4" w:space="0" w:color="auto"/>
              <w:left w:val="single" w:sz="4" w:space="0" w:color="auto"/>
              <w:bottom w:val="single" w:sz="4" w:space="0" w:color="auto"/>
              <w:right w:val="single" w:sz="4" w:space="0" w:color="auto"/>
            </w:tcBorders>
            <w:vAlign w:val="center"/>
          </w:tcPr>
          <w:p w:rsidR="00704773" w:rsidRPr="00A237E4" w:rsidRDefault="00704773" w:rsidP="00A432DE">
            <w:pPr>
              <w:spacing w:beforeLines="20" w:before="48" w:afterLines="20" w:after="48" w:line="240" w:lineRule="auto"/>
              <w:jc w:val="center"/>
              <w:rPr>
                <w:rFonts w:ascii="Times New Roman" w:eastAsia="Times New Roman" w:hAnsi="Times New Roman" w:cs="Times New Roman"/>
                <w:i/>
                <w:sz w:val="18"/>
                <w:lang w:eastAsia="it-IT"/>
              </w:rPr>
            </w:pPr>
            <w:r w:rsidRPr="00A237E4">
              <w:rPr>
                <w:rFonts w:ascii="Times New Roman" w:eastAsia="Times New Roman" w:hAnsi="Times New Roman" w:cs="Times New Roman"/>
                <w:i/>
                <w:sz w:val="18"/>
                <w:lang w:eastAsia="it-IT"/>
              </w:rPr>
              <w:t>Pari a Euro</w:t>
            </w:r>
          </w:p>
        </w:tc>
      </w:tr>
      <w:tr w:rsidR="00704773" w:rsidRPr="00BC4A70" w:rsidTr="00A432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1"/>
          <w:wBefore w:w="566" w:type="dxa"/>
          <w:cantSplit/>
        </w:trPr>
        <w:tc>
          <w:tcPr>
            <w:tcW w:w="990" w:type="dxa"/>
            <w:gridSpan w:val="2"/>
            <w:tcBorders>
              <w:top w:val="nil"/>
              <w:left w:val="nil"/>
              <w:bottom w:val="nil"/>
              <w:right w:val="dotted" w:sz="4" w:space="0" w:color="auto"/>
            </w:tcBorders>
            <w:vAlign w:val="center"/>
          </w:tcPr>
          <w:p w:rsidR="00704773" w:rsidRPr="00A237E4" w:rsidRDefault="00A237E4" w:rsidP="00A237E4">
            <w:pPr>
              <w:spacing w:beforeLines="20" w:before="48" w:afterLines="20" w:after="48" w:line="240" w:lineRule="auto"/>
              <w:jc w:val="right"/>
              <w:rPr>
                <w:rFonts w:ascii="Times New Roman" w:eastAsia="Times New Roman" w:hAnsi="Times New Roman" w:cs="Times New Roman"/>
                <w:lang w:eastAsia="it-IT"/>
              </w:rPr>
            </w:pPr>
            <w:r w:rsidRPr="00A237E4">
              <w:rPr>
                <w:rFonts w:ascii="Times New Roman" w:hAnsi="Times New Roman" w:cs="Times New Roman"/>
                <w:sz w:val="28"/>
              </w:rPr>
              <w:t xml:space="preserve">□ </w:t>
            </w:r>
          </w:p>
        </w:tc>
        <w:tc>
          <w:tcPr>
            <w:tcW w:w="992" w:type="dxa"/>
            <w:gridSpan w:val="3"/>
            <w:tcBorders>
              <w:top w:val="single" w:sz="4" w:space="0" w:color="auto"/>
              <w:left w:val="single" w:sz="4" w:space="0" w:color="auto"/>
              <w:bottom w:val="dotted" w:sz="4" w:space="0" w:color="auto"/>
              <w:right w:val="dotted" w:sz="4" w:space="0" w:color="auto"/>
            </w:tcBorders>
            <w:shd w:val="clear" w:color="auto" w:fill="auto"/>
          </w:tcPr>
          <w:p w:rsidR="00704773" w:rsidRPr="00A237E4" w:rsidRDefault="00704773" w:rsidP="00A432DE">
            <w:pPr>
              <w:spacing w:beforeLines="20" w:before="48" w:afterLines="20" w:after="48" w:line="240" w:lineRule="auto"/>
              <w:jc w:val="both"/>
              <w:rPr>
                <w:rFonts w:ascii="Times New Roman" w:eastAsia="Times New Roman" w:hAnsi="Times New Roman" w:cs="Times New Roman"/>
                <w:lang w:eastAsia="it-IT"/>
              </w:rPr>
            </w:pPr>
            <w:r w:rsidRPr="00A237E4">
              <w:rPr>
                <w:rFonts w:ascii="Times New Roman" w:eastAsia="Times New Roman" w:hAnsi="Times New Roman" w:cs="Times New Roman"/>
                <w:lang w:eastAsia="it-IT"/>
              </w:rPr>
              <w:t>O</w:t>
            </w:r>
          </w:p>
        </w:tc>
        <w:tc>
          <w:tcPr>
            <w:tcW w:w="3685" w:type="dxa"/>
            <w:gridSpan w:val="5"/>
            <w:tcBorders>
              <w:top w:val="single" w:sz="4" w:space="0" w:color="auto"/>
              <w:left w:val="dotted" w:sz="4" w:space="0" w:color="auto"/>
              <w:bottom w:val="dotted" w:sz="4" w:space="0" w:color="auto"/>
            </w:tcBorders>
            <w:shd w:val="clear" w:color="auto" w:fill="auto"/>
            <w:vAlign w:val="center"/>
          </w:tcPr>
          <w:p w:rsidR="00704773" w:rsidRPr="00A237E4" w:rsidRDefault="00704773" w:rsidP="00A432DE">
            <w:pPr>
              <w:spacing w:beforeLines="20" w:before="48" w:afterLines="20" w:after="48" w:line="240" w:lineRule="auto"/>
              <w:jc w:val="both"/>
              <w:rPr>
                <w:rFonts w:ascii="Times New Roman" w:eastAsia="Times New Roman" w:hAnsi="Times New Roman" w:cs="Times New Roman"/>
                <w:lang w:eastAsia="it-IT"/>
              </w:rPr>
            </w:pPr>
          </w:p>
        </w:tc>
        <w:tc>
          <w:tcPr>
            <w:tcW w:w="1134" w:type="dxa"/>
            <w:gridSpan w:val="3"/>
            <w:tcBorders>
              <w:top w:val="single" w:sz="4" w:space="0" w:color="auto"/>
              <w:bottom w:val="dotted" w:sz="4" w:space="0" w:color="auto"/>
              <w:right w:val="single" w:sz="4" w:space="0" w:color="auto"/>
            </w:tcBorders>
          </w:tcPr>
          <w:p w:rsidR="00704773" w:rsidRPr="00A237E4" w:rsidRDefault="00704773" w:rsidP="00A432DE">
            <w:pPr>
              <w:spacing w:beforeLines="20" w:before="48" w:afterLines="20" w:after="48" w:line="240" w:lineRule="auto"/>
              <w:jc w:val="both"/>
              <w:rPr>
                <w:rFonts w:ascii="Times New Roman" w:eastAsia="Times New Roman" w:hAnsi="Times New Roman" w:cs="Times New Roman"/>
                <w:lang w:eastAsia="it-IT"/>
              </w:rPr>
            </w:pPr>
          </w:p>
        </w:tc>
        <w:tc>
          <w:tcPr>
            <w:tcW w:w="1705" w:type="dxa"/>
            <w:gridSpan w:val="3"/>
            <w:tcBorders>
              <w:top w:val="single" w:sz="4" w:space="0" w:color="auto"/>
              <w:left w:val="single" w:sz="4" w:space="0" w:color="auto"/>
              <w:bottom w:val="dotted" w:sz="4" w:space="0" w:color="auto"/>
            </w:tcBorders>
          </w:tcPr>
          <w:p w:rsidR="00704773" w:rsidRPr="00A237E4" w:rsidRDefault="00704773" w:rsidP="00A432DE">
            <w:pPr>
              <w:spacing w:beforeLines="20" w:before="48" w:afterLines="20" w:after="48" w:line="240" w:lineRule="auto"/>
              <w:jc w:val="both"/>
              <w:rPr>
                <w:rFonts w:ascii="Times New Roman" w:eastAsia="Times New Roman" w:hAnsi="Times New Roman" w:cs="Times New Roman"/>
                <w:lang w:eastAsia="it-IT"/>
              </w:rPr>
            </w:pPr>
          </w:p>
        </w:tc>
      </w:tr>
      <w:tr w:rsidR="00704773" w:rsidRPr="00BC4A70" w:rsidTr="00A432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1"/>
          <w:wBefore w:w="566" w:type="dxa"/>
          <w:cantSplit/>
        </w:trPr>
        <w:tc>
          <w:tcPr>
            <w:tcW w:w="990" w:type="dxa"/>
            <w:gridSpan w:val="2"/>
            <w:tcBorders>
              <w:top w:val="nil"/>
              <w:left w:val="nil"/>
              <w:bottom w:val="nil"/>
              <w:right w:val="dotted" w:sz="4" w:space="0" w:color="auto"/>
            </w:tcBorders>
            <w:vAlign w:val="center"/>
          </w:tcPr>
          <w:p w:rsidR="00704773" w:rsidRPr="00A237E4" w:rsidRDefault="00A237E4" w:rsidP="00A237E4">
            <w:pPr>
              <w:spacing w:beforeLines="20" w:before="48" w:afterLines="20" w:after="48" w:line="240" w:lineRule="auto"/>
              <w:jc w:val="right"/>
              <w:rPr>
                <w:rFonts w:ascii="Times New Roman" w:eastAsia="Times New Roman" w:hAnsi="Times New Roman" w:cs="Times New Roman"/>
                <w:lang w:eastAsia="it-IT"/>
              </w:rPr>
            </w:pPr>
            <w:r w:rsidRPr="00A237E4">
              <w:rPr>
                <w:rFonts w:ascii="Times New Roman" w:hAnsi="Times New Roman" w:cs="Times New Roman"/>
                <w:sz w:val="28"/>
              </w:rPr>
              <w:t>□</w:t>
            </w:r>
          </w:p>
        </w:tc>
        <w:tc>
          <w:tcPr>
            <w:tcW w:w="992" w:type="dxa"/>
            <w:gridSpan w:val="3"/>
            <w:tcBorders>
              <w:top w:val="dotted" w:sz="4" w:space="0" w:color="auto"/>
              <w:left w:val="single" w:sz="4" w:space="0" w:color="auto"/>
              <w:bottom w:val="single" w:sz="4" w:space="0" w:color="auto"/>
              <w:right w:val="dotted" w:sz="4" w:space="0" w:color="auto"/>
            </w:tcBorders>
            <w:shd w:val="clear" w:color="auto" w:fill="auto"/>
          </w:tcPr>
          <w:p w:rsidR="00704773" w:rsidRPr="00A237E4" w:rsidRDefault="00704773" w:rsidP="00A432DE">
            <w:pPr>
              <w:spacing w:beforeLines="20" w:before="48" w:afterLines="20" w:after="48" w:line="240" w:lineRule="auto"/>
              <w:jc w:val="both"/>
              <w:rPr>
                <w:rFonts w:ascii="Times New Roman" w:eastAsia="Times New Roman" w:hAnsi="Times New Roman" w:cs="Times New Roman"/>
                <w:lang w:eastAsia="it-IT"/>
              </w:rPr>
            </w:pPr>
            <w:r w:rsidRPr="00A237E4">
              <w:rPr>
                <w:rFonts w:ascii="Times New Roman" w:eastAsia="Times New Roman" w:hAnsi="Times New Roman" w:cs="Times New Roman"/>
                <w:lang w:eastAsia="it-IT"/>
              </w:rPr>
              <w:t>O</w:t>
            </w:r>
          </w:p>
        </w:tc>
        <w:tc>
          <w:tcPr>
            <w:tcW w:w="3685" w:type="dxa"/>
            <w:gridSpan w:val="5"/>
            <w:tcBorders>
              <w:top w:val="dotted" w:sz="4" w:space="0" w:color="auto"/>
              <w:left w:val="dotted" w:sz="4" w:space="0" w:color="auto"/>
              <w:bottom w:val="single" w:sz="4" w:space="0" w:color="auto"/>
            </w:tcBorders>
            <w:shd w:val="clear" w:color="auto" w:fill="auto"/>
            <w:vAlign w:val="center"/>
          </w:tcPr>
          <w:p w:rsidR="00704773" w:rsidRPr="00A237E4" w:rsidRDefault="00704773" w:rsidP="00A432DE">
            <w:pPr>
              <w:spacing w:beforeLines="20" w:before="48" w:afterLines="20" w:after="48" w:line="240" w:lineRule="auto"/>
              <w:jc w:val="both"/>
              <w:rPr>
                <w:rFonts w:ascii="Times New Roman" w:eastAsia="Times New Roman" w:hAnsi="Times New Roman" w:cs="Times New Roman"/>
                <w:lang w:eastAsia="it-IT"/>
              </w:rPr>
            </w:pPr>
          </w:p>
        </w:tc>
        <w:tc>
          <w:tcPr>
            <w:tcW w:w="1134" w:type="dxa"/>
            <w:gridSpan w:val="3"/>
            <w:tcBorders>
              <w:top w:val="dotted" w:sz="4" w:space="0" w:color="auto"/>
              <w:bottom w:val="single" w:sz="4" w:space="0" w:color="auto"/>
              <w:right w:val="single" w:sz="4" w:space="0" w:color="auto"/>
            </w:tcBorders>
          </w:tcPr>
          <w:p w:rsidR="00704773" w:rsidRPr="00A237E4" w:rsidRDefault="00704773" w:rsidP="00A432DE">
            <w:pPr>
              <w:spacing w:beforeLines="20" w:before="48" w:afterLines="20" w:after="48" w:line="240" w:lineRule="auto"/>
              <w:jc w:val="both"/>
              <w:rPr>
                <w:rFonts w:ascii="Times New Roman" w:eastAsia="Times New Roman" w:hAnsi="Times New Roman" w:cs="Times New Roman"/>
                <w:lang w:eastAsia="it-IT"/>
              </w:rPr>
            </w:pPr>
          </w:p>
        </w:tc>
        <w:tc>
          <w:tcPr>
            <w:tcW w:w="1705" w:type="dxa"/>
            <w:gridSpan w:val="3"/>
            <w:tcBorders>
              <w:top w:val="dotted" w:sz="4" w:space="0" w:color="auto"/>
              <w:left w:val="single" w:sz="4" w:space="0" w:color="auto"/>
              <w:bottom w:val="single" w:sz="4" w:space="0" w:color="auto"/>
            </w:tcBorders>
          </w:tcPr>
          <w:p w:rsidR="00704773" w:rsidRPr="00A237E4" w:rsidRDefault="00704773" w:rsidP="00A432DE">
            <w:pPr>
              <w:spacing w:beforeLines="20" w:before="48" w:afterLines="20" w:after="48" w:line="240" w:lineRule="auto"/>
              <w:jc w:val="both"/>
              <w:rPr>
                <w:rFonts w:ascii="Times New Roman" w:eastAsia="Times New Roman" w:hAnsi="Times New Roman" w:cs="Times New Roman"/>
                <w:lang w:eastAsia="it-IT"/>
              </w:rPr>
            </w:pPr>
          </w:p>
        </w:tc>
      </w:tr>
      <w:tr w:rsidR="00704773" w:rsidRPr="00BC4A70" w:rsidTr="00A432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1"/>
          <w:wBefore w:w="566" w:type="dxa"/>
          <w:cantSplit/>
        </w:trPr>
        <w:tc>
          <w:tcPr>
            <w:tcW w:w="8506" w:type="dxa"/>
            <w:gridSpan w:val="16"/>
            <w:tcBorders>
              <w:top w:val="nil"/>
              <w:left w:val="nil"/>
              <w:bottom w:val="nil"/>
              <w:right w:val="nil"/>
            </w:tcBorders>
            <w:vAlign w:val="center"/>
          </w:tcPr>
          <w:p w:rsidR="00704773" w:rsidRPr="00BC4A70" w:rsidRDefault="00704773" w:rsidP="00A432DE">
            <w:pPr>
              <w:spacing w:after="0" w:line="240" w:lineRule="auto"/>
              <w:jc w:val="both"/>
              <w:rPr>
                <w:rFonts w:ascii="Times New Roman" w:eastAsia="Times New Roman" w:hAnsi="Times New Roman" w:cs="Times New Roman"/>
                <w:highlight w:val="yellow"/>
                <w:lang w:eastAsia="it-IT"/>
              </w:rPr>
            </w:pPr>
          </w:p>
        </w:tc>
      </w:tr>
      <w:tr w:rsidR="00704773" w:rsidRPr="00A237E4" w:rsidTr="00A432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1"/>
          <w:wBefore w:w="566" w:type="dxa"/>
          <w:cantSplit/>
        </w:trPr>
        <w:tc>
          <w:tcPr>
            <w:tcW w:w="4077" w:type="dxa"/>
            <w:gridSpan w:val="7"/>
            <w:tcBorders>
              <w:top w:val="nil"/>
              <w:left w:val="nil"/>
              <w:bottom w:val="nil"/>
            </w:tcBorders>
            <w:vAlign w:val="center"/>
          </w:tcPr>
          <w:p w:rsidR="00704773" w:rsidRPr="00A237E4" w:rsidRDefault="00704773" w:rsidP="00A432DE">
            <w:pPr>
              <w:spacing w:before="60" w:after="60" w:line="240" w:lineRule="auto"/>
              <w:rPr>
                <w:rFonts w:ascii="Times New Roman" w:eastAsia="Times New Roman" w:hAnsi="Times New Roman" w:cs="Times New Roman"/>
                <w:lang w:eastAsia="it-IT"/>
              </w:rPr>
            </w:pPr>
            <w:proofErr w:type="gramStart"/>
            <w:r w:rsidRPr="00A237E4">
              <w:rPr>
                <w:rFonts w:ascii="Times New Roman" w:eastAsia="Times New Roman" w:hAnsi="Times New Roman" w:cs="Times New Roman"/>
                <w:lang w:eastAsia="it-IT"/>
              </w:rPr>
              <w:t>messo</w:t>
            </w:r>
            <w:proofErr w:type="gramEnd"/>
            <w:r w:rsidRPr="00A237E4">
              <w:rPr>
                <w:rFonts w:ascii="Times New Roman" w:eastAsia="Times New Roman" w:hAnsi="Times New Roman" w:cs="Times New Roman"/>
                <w:lang w:eastAsia="it-IT"/>
              </w:rPr>
              <w:t xml:space="preserve"> a disposizione dall’impresa ausiliaria:</w:t>
            </w:r>
          </w:p>
        </w:tc>
        <w:tc>
          <w:tcPr>
            <w:tcW w:w="4429" w:type="dxa"/>
            <w:gridSpan w:val="9"/>
            <w:tcBorders>
              <w:top w:val="nil"/>
              <w:bottom w:val="single" w:sz="4" w:space="0" w:color="auto"/>
              <w:right w:val="single" w:sz="4" w:space="0" w:color="auto"/>
            </w:tcBorders>
            <w:vAlign w:val="center"/>
          </w:tcPr>
          <w:p w:rsidR="00704773" w:rsidRPr="00A237E4" w:rsidRDefault="00704773" w:rsidP="00A432DE">
            <w:pPr>
              <w:spacing w:before="60" w:after="60" w:line="240" w:lineRule="auto"/>
              <w:rPr>
                <w:rFonts w:ascii="Times New Roman" w:eastAsia="Times New Roman" w:hAnsi="Times New Roman" w:cs="Times New Roman"/>
                <w:lang w:eastAsia="it-IT"/>
              </w:rPr>
            </w:pPr>
          </w:p>
        </w:tc>
      </w:tr>
      <w:tr w:rsidR="00704773" w:rsidRPr="00A237E4" w:rsidTr="00A432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1"/>
          <w:wBefore w:w="566" w:type="dxa"/>
          <w:cantSplit/>
        </w:trPr>
        <w:tc>
          <w:tcPr>
            <w:tcW w:w="8506" w:type="dxa"/>
            <w:gridSpan w:val="16"/>
            <w:tcBorders>
              <w:top w:val="nil"/>
              <w:left w:val="nil"/>
              <w:bottom w:val="nil"/>
              <w:right w:val="nil"/>
            </w:tcBorders>
            <w:vAlign w:val="center"/>
          </w:tcPr>
          <w:p w:rsidR="00704773" w:rsidRPr="00A237E4" w:rsidRDefault="00704773" w:rsidP="00A432DE">
            <w:pPr>
              <w:spacing w:after="0" w:line="240" w:lineRule="auto"/>
              <w:jc w:val="both"/>
              <w:rPr>
                <w:rFonts w:ascii="Times New Roman" w:eastAsia="Times New Roman" w:hAnsi="Times New Roman" w:cs="Times New Roman"/>
                <w:lang w:eastAsia="it-IT"/>
              </w:rPr>
            </w:pPr>
          </w:p>
        </w:tc>
      </w:tr>
      <w:tr w:rsidR="00704773" w:rsidRPr="00A237E4" w:rsidTr="00A432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1"/>
          <w:gridAfter w:val="1"/>
          <w:wBefore w:w="566" w:type="dxa"/>
          <w:wAfter w:w="123" w:type="dxa"/>
          <w:cantSplit/>
        </w:trPr>
        <w:tc>
          <w:tcPr>
            <w:tcW w:w="1417" w:type="dxa"/>
            <w:gridSpan w:val="3"/>
            <w:tcBorders>
              <w:top w:val="nil"/>
              <w:left w:val="nil"/>
              <w:bottom w:val="nil"/>
              <w:right w:val="single" w:sz="4" w:space="0" w:color="auto"/>
            </w:tcBorders>
            <w:vAlign w:val="center"/>
          </w:tcPr>
          <w:p w:rsidR="00704773" w:rsidRPr="00A237E4" w:rsidRDefault="00704773" w:rsidP="00A432DE">
            <w:pPr>
              <w:spacing w:before="60" w:after="60" w:line="240" w:lineRule="auto"/>
              <w:jc w:val="right"/>
              <w:rPr>
                <w:rFonts w:ascii="Times New Roman" w:eastAsia="Times New Roman" w:hAnsi="Times New Roman" w:cs="Times New Roman"/>
                <w:lang w:eastAsia="it-IT"/>
              </w:rPr>
            </w:pPr>
            <w:proofErr w:type="gramStart"/>
            <w:r w:rsidRPr="00A237E4">
              <w:rPr>
                <w:rFonts w:ascii="Times New Roman" w:eastAsia="Times New Roman" w:hAnsi="Times New Roman" w:cs="Times New Roman"/>
                <w:lang w:eastAsia="it-IT"/>
              </w:rPr>
              <w:t>con</w:t>
            </w:r>
            <w:proofErr w:type="gramEnd"/>
            <w:r w:rsidRPr="00A237E4">
              <w:rPr>
                <w:rFonts w:ascii="Times New Roman" w:eastAsia="Times New Roman" w:hAnsi="Times New Roman" w:cs="Times New Roman"/>
                <w:lang w:eastAsia="it-IT"/>
              </w:rPr>
              <w:t xml:space="preserve"> sede in:</w:t>
            </w:r>
          </w:p>
        </w:tc>
        <w:tc>
          <w:tcPr>
            <w:tcW w:w="3398" w:type="dxa"/>
            <w:gridSpan w:val="5"/>
            <w:tcBorders>
              <w:top w:val="nil"/>
              <w:left w:val="single" w:sz="4" w:space="0" w:color="auto"/>
            </w:tcBorders>
            <w:vAlign w:val="center"/>
          </w:tcPr>
          <w:p w:rsidR="00704773" w:rsidRPr="00A237E4" w:rsidRDefault="00704773" w:rsidP="00A432DE">
            <w:pPr>
              <w:spacing w:before="60" w:after="60" w:line="240" w:lineRule="auto"/>
              <w:rPr>
                <w:rFonts w:ascii="Times New Roman" w:eastAsia="Times New Roman" w:hAnsi="Times New Roman" w:cs="Times New Roman"/>
                <w:lang w:eastAsia="it-IT"/>
              </w:rPr>
            </w:pPr>
          </w:p>
        </w:tc>
        <w:tc>
          <w:tcPr>
            <w:tcW w:w="1276" w:type="dxa"/>
            <w:gridSpan w:val="3"/>
            <w:tcBorders>
              <w:top w:val="nil"/>
              <w:bottom w:val="nil"/>
              <w:right w:val="nil"/>
            </w:tcBorders>
            <w:vAlign w:val="center"/>
          </w:tcPr>
          <w:p w:rsidR="00704773" w:rsidRPr="00A237E4" w:rsidRDefault="00704773" w:rsidP="00A432DE">
            <w:pPr>
              <w:spacing w:before="60" w:after="60" w:line="240" w:lineRule="auto"/>
              <w:jc w:val="both"/>
              <w:rPr>
                <w:rFonts w:ascii="Times New Roman" w:eastAsia="Times New Roman" w:hAnsi="Times New Roman" w:cs="Times New Roman"/>
                <w:lang w:eastAsia="it-IT"/>
              </w:rPr>
            </w:pPr>
            <w:r w:rsidRPr="00A237E4">
              <w:rPr>
                <w:rFonts w:ascii="Times New Roman" w:eastAsia="Times New Roman" w:hAnsi="Times New Roman" w:cs="Times New Roman"/>
                <w:lang w:eastAsia="it-IT"/>
              </w:rPr>
              <w:t>cod. fiscale:</w:t>
            </w:r>
          </w:p>
        </w:tc>
        <w:tc>
          <w:tcPr>
            <w:tcW w:w="2132" w:type="dxa"/>
            <w:gridSpan w:val="3"/>
            <w:tcBorders>
              <w:top w:val="nil"/>
              <w:bottom w:val="single" w:sz="4" w:space="0" w:color="auto"/>
              <w:right w:val="single" w:sz="4" w:space="0" w:color="auto"/>
            </w:tcBorders>
            <w:vAlign w:val="center"/>
          </w:tcPr>
          <w:p w:rsidR="00704773" w:rsidRPr="00A237E4" w:rsidRDefault="00704773" w:rsidP="00A432DE">
            <w:pPr>
              <w:spacing w:before="60" w:after="60" w:line="240" w:lineRule="auto"/>
              <w:jc w:val="both"/>
              <w:rPr>
                <w:rFonts w:ascii="Times New Roman" w:eastAsia="Times New Roman" w:hAnsi="Times New Roman" w:cs="Times New Roman"/>
                <w:lang w:eastAsia="it-IT"/>
              </w:rPr>
            </w:pPr>
          </w:p>
        </w:tc>
        <w:tc>
          <w:tcPr>
            <w:tcW w:w="160" w:type="dxa"/>
            <w:tcBorders>
              <w:top w:val="nil"/>
              <w:bottom w:val="nil"/>
              <w:right w:val="nil"/>
            </w:tcBorders>
            <w:vAlign w:val="center"/>
          </w:tcPr>
          <w:p w:rsidR="00704773" w:rsidRPr="00A237E4" w:rsidRDefault="00704773" w:rsidP="00A432DE">
            <w:pPr>
              <w:spacing w:before="60" w:after="60" w:line="240" w:lineRule="auto"/>
              <w:jc w:val="both"/>
              <w:rPr>
                <w:rFonts w:ascii="Times New Roman" w:eastAsia="Times New Roman" w:hAnsi="Times New Roman" w:cs="Times New Roman"/>
                <w:lang w:eastAsia="it-IT"/>
              </w:rPr>
            </w:pPr>
            <w:proofErr w:type="gramStart"/>
            <w:r w:rsidRPr="00A237E4">
              <w:rPr>
                <w:rFonts w:ascii="Times New Roman" w:eastAsia="Times New Roman" w:hAnsi="Times New Roman" w:cs="Times New Roman"/>
                <w:lang w:eastAsia="it-IT"/>
              </w:rPr>
              <w:t>e</w:t>
            </w:r>
            <w:proofErr w:type="gramEnd"/>
          </w:p>
        </w:tc>
      </w:tr>
      <w:tr w:rsidR="00704773" w:rsidRPr="00E32443" w:rsidTr="00A432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1"/>
          <w:wBefore w:w="566" w:type="dxa"/>
          <w:cantSplit/>
        </w:trPr>
        <w:tc>
          <w:tcPr>
            <w:tcW w:w="1417" w:type="dxa"/>
            <w:gridSpan w:val="3"/>
            <w:tcBorders>
              <w:top w:val="nil"/>
              <w:left w:val="nil"/>
              <w:bottom w:val="nil"/>
              <w:right w:val="nil"/>
            </w:tcBorders>
          </w:tcPr>
          <w:p w:rsidR="00704773" w:rsidRPr="00E32443" w:rsidRDefault="00704773" w:rsidP="00E32443">
            <w:pPr>
              <w:spacing w:before="60" w:after="60" w:line="240" w:lineRule="auto"/>
              <w:jc w:val="right"/>
              <w:rPr>
                <w:rFonts w:ascii="Times New Roman" w:eastAsia="Times New Roman" w:hAnsi="Times New Roman" w:cs="Times New Roman"/>
                <w:lang w:eastAsia="it-IT"/>
              </w:rPr>
            </w:pPr>
            <w:proofErr w:type="gramStart"/>
            <w:r w:rsidRPr="00E32443">
              <w:rPr>
                <w:rFonts w:ascii="Times New Roman" w:eastAsia="Times New Roman" w:hAnsi="Times New Roman" w:cs="Times New Roman"/>
                <w:lang w:eastAsia="it-IT"/>
              </w:rPr>
              <w:t>a</w:t>
            </w:r>
            <w:proofErr w:type="gramEnd"/>
            <w:r w:rsidRPr="00E32443">
              <w:rPr>
                <w:rFonts w:ascii="Times New Roman" w:eastAsia="Times New Roman" w:hAnsi="Times New Roman" w:cs="Times New Roman"/>
                <w:lang w:eastAsia="it-IT"/>
              </w:rPr>
              <w:t xml:space="preserve"> tale scopo</w:t>
            </w:r>
          </w:p>
        </w:tc>
        <w:tc>
          <w:tcPr>
            <w:tcW w:w="425" w:type="dxa"/>
            <w:tcBorders>
              <w:top w:val="nil"/>
              <w:left w:val="nil"/>
              <w:bottom w:val="nil"/>
              <w:right w:val="nil"/>
            </w:tcBorders>
          </w:tcPr>
          <w:p w:rsidR="00704773" w:rsidRPr="00E32443" w:rsidRDefault="00E32443" w:rsidP="00A432DE">
            <w:pPr>
              <w:spacing w:before="60" w:after="60" w:line="240" w:lineRule="auto"/>
              <w:rPr>
                <w:rFonts w:ascii="Times New Roman" w:eastAsia="Times New Roman" w:hAnsi="Times New Roman" w:cs="Times New Roman"/>
                <w:lang w:eastAsia="it-IT"/>
              </w:rPr>
            </w:pPr>
            <w:r w:rsidRPr="00E32443">
              <w:rPr>
                <w:rFonts w:ascii="Times New Roman" w:hAnsi="Times New Roman" w:cs="Times New Roman"/>
                <w:sz w:val="28"/>
              </w:rPr>
              <w:t>□</w:t>
            </w:r>
          </w:p>
        </w:tc>
        <w:tc>
          <w:tcPr>
            <w:tcW w:w="6664" w:type="dxa"/>
            <w:gridSpan w:val="12"/>
            <w:tcBorders>
              <w:top w:val="nil"/>
              <w:left w:val="nil"/>
              <w:bottom w:val="nil"/>
              <w:right w:val="nil"/>
            </w:tcBorders>
            <w:vAlign w:val="center"/>
          </w:tcPr>
          <w:p w:rsidR="00704773" w:rsidRPr="00E32443" w:rsidRDefault="00704773" w:rsidP="00A432DE">
            <w:pPr>
              <w:spacing w:before="60" w:after="60" w:line="240" w:lineRule="auto"/>
              <w:ind w:left="110" w:hanging="110"/>
              <w:jc w:val="both"/>
              <w:rPr>
                <w:rFonts w:ascii="Times New Roman" w:eastAsia="Times New Roman" w:hAnsi="Times New Roman" w:cs="Times New Roman"/>
                <w:lang w:eastAsia="it-IT"/>
              </w:rPr>
            </w:pPr>
            <w:r w:rsidRPr="00E32443">
              <w:rPr>
                <w:rFonts w:ascii="Times New Roman" w:eastAsia="Times New Roman" w:hAnsi="Times New Roman" w:cs="Times New Roman"/>
                <w:lang w:eastAsia="it-IT"/>
              </w:rPr>
              <w:tab/>
            </w:r>
            <w:proofErr w:type="gramStart"/>
            <w:r w:rsidRPr="00E32443">
              <w:rPr>
                <w:rFonts w:ascii="Times New Roman" w:eastAsia="Times New Roman" w:hAnsi="Times New Roman" w:cs="Times New Roman"/>
                <w:lang w:eastAsia="it-IT"/>
              </w:rPr>
              <w:t>allega</w:t>
            </w:r>
            <w:proofErr w:type="gramEnd"/>
            <w:r w:rsidRPr="00E32443">
              <w:rPr>
                <w:rFonts w:ascii="Times New Roman" w:eastAsia="Times New Roman" w:hAnsi="Times New Roman" w:cs="Times New Roman"/>
                <w:lang w:eastAsia="it-IT"/>
              </w:rPr>
              <w:t xml:space="preserve"> in _____________ </w:t>
            </w:r>
            <w:r w:rsidRPr="00E32443">
              <w:rPr>
                <w:rFonts w:ascii="Times New Roman" w:eastAsia="Times New Roman" w:hAnsi="Times New Roman" w:cs="Times New Roman"/>
                <w:vertAlign w:val="superscript"/>
                <w:lang w:eastAsia="it-IT"/>
              </w:rPr>
              <w:t>(</w:t>
            </w:r>
            <w:r w:rsidRPr="00E32443">
              <w:rPr>
                <w:rFonts w:ascii="Times New Roman" w:eastAsia="Times New Roman" w:hAnsi="Times New Roman" w:cs="Times New Roman"/>
                <w:vertAlign w:val="superscript"/>
                <w:lang w:eastAsia="it-IT"/>
              </w:rPr>
              <w:endnoteReference w:id="12"/>
            </w:r>
            <w:r w:rsidRPr="00E32443">
              <w:rPr>
                <w:rFonts w:ascii="Times New Roman" w:eastAsia="Times New Roman" w:hAnsi="Times New Roman" w:cs="Times New Roman"/>
                <w:vertAlign w:val="superscript"/>
                <w:lang w:eastAsia="it-IT"/>
              </w:rPr>
              <w:t>)</w:t>
            </w:r>
            <w:r w:rsidRPr="00E32443">
              <w:rPr>
                <w:rFonts w:ascii="Times New Roman" w:eastAsia="Times New Roman" w:hAnsi="Times New Roman" w:cs="Times New Roman"/>
                <w:lang w:eastAsia="it-IT"/>
              </w:rPr>
              <w:t xml:space="preserve"> il contratto in virtù del quale l’impresa ausiliaria si obbliga nei confronti di questa impresa a fornire i requisiti e a mettere a disposizione le risorse necessarie per tutta la durata dell'appalto;</w:t>
            </w:r>
          </w:p>
        </w:tc>
      </w:tr>
      <w:tr w:rsidR="00704773" w:rsidRPr="00E32443" w:rsidTr="00A432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1"/>
          <w:wBefore w:w="566" w:type="dxa"/>
          <w:cantSplit/>
        </w:trPr>
        <w:tc>
          <w:tcPr>
            <w:tcW w:w="1417" w:type="dxa"/>
            <w:gridSpan w:val="3"/>
            <w:tcBorders>
              <w:top w:val="nil"/>
              <w:left w:val="nil"/>
              <w:bottom w:val="nil"/>
              <w:right w:val="nil"/>
            </w:tcBorders>
            <w:vAlign w:val="center"/>
          </w:tcPr>
          <w:p w:rsidR="00704773" w:rsidRPr="00E32443" w:rsidRDefault="00704773" w:rsidP="00A432DE">
            <w:pPr>
              <w:spacing w:before="60" w:after="60" w:line="240" w:lineRule="auto"/>
              <w:jc w:val="both"/>
              <w:rPr>
                <w:rFonts w:ascii="Times New Roman" w:eastAsia="Times New Roman" w:hAnsi="Times New Roman" w:cs="Times New Roman"/>
                <w:lang w:eastAsia="it-IT"/>
              </w:rPr>
            </w:pPr>
          </w:p>
        </w:tc>
        <w:tc>
          <w:tcPr>
            <w:tcW w:w="425" w:type="dxa"/>
            <w:tcBorders>
              <w:top w:val="nil"/>
              <w:left w:val="nil"/>
              <w:bottom w:val="nil"/>
              <w:right w:val="nil"/>
            </w:tcBorders>
          </w:tcPr>
          <w:p w:rsidR="00704773" w:rsidRPr="00E32443" w:rsidRDefault="00E32443" w:rsidP="00A432DE">
            <w:pPr>
              <w:spacing w:before="60" w:after="60" w:line="240" w:lineRule="auto"/>
              <w:rPr>
                <w:rFonts w:ascii="Times New Roman" w:eastAsia="Times New Roman" w:hAnsi="Times New Roman" w:cs="Times New Roman"/>
                <w:lang w:eastAsia="it-IT"/>
              </w:rPr>
            </w:pPr>
            <w:r w:rsidRPr="00E32443">
              <w:rPr>
                <w:rFonts w:ascii="Times New Roman" w:hAnsi="Times New Roman" w:cs="Times New Roman"/>
                <w:sz w:val="28"/>
              </w:rPr>
              <w:t>□</w:t>
            </w:r>
          </w:p>
        </w:tc>
        <w:tc>
          <w:tcPr>
            <w:tcW w:w="6664" w:type="dxa"/>
            <w:gridSpan w:val="12"/>
            <w:tcBorders>
              <w:top w:val="nil"/>
              <w:left w:val="nil"/>
              <w:bottom w:val="nil"/>
              <w:right w:val="nil"/>
            </w:tcBorders>
            <w:vAlign w:val="center"/>
          </w:tcPr>
          <w:p w:rsidR="00704773" w:rsidRPr="00E32443" w:rsidRDefault="00704773" w:rsidP="00A432DE">
            <w:pPr>
              <w:spacing w:before="60" w:after="60" w:line="240" w:lineRule="auto"/>
              <w:ind w:left="110" w:hanging="110"/>
              <w:jc w:val="both"/>
              <w:rPr>
                <w:rFonts w:ascii="Times New Roman" w:eastAsia="Times New Roman" w:hAnsi="Times New Roman" w:cs="Times New Roman"/>
                <w:lang w:eastAsia="it-IT"/>
              </w:rPr>
            </w:pPr>
            <w:r w:rsidRPr="00E32443">
              <w:rPr>
                <w:rFonts w:ascii="Times New Roman" w:eastAsia="Times New Roman" w:hAnsi="Times New Roman" w:cs="Times New Roman"/>
                <w:lang w:eastAsia="it-IT"/>
              </w:rPr>
              <w:tab/>
            </w:r>
            <w:proofErr w:type="gramStart"/>
            <w:r w:rsidRPr="00E32443">
              <w:rPr>
                <w:rFonts w:ascii="Times New Roman" w:eastAsia="Times New Roman" w:hAnsi="Times New Roman" w:cs="Times New Roman"/>
                <w:lang w:eastAsia="it-IT"/>
              </w:rPr>
              <w:t>dichiara</w:t>
            </w:r>
            <w:proofErr w:type="gramEnd"/>
            <w:r w:rsidRPr="00E32443">
              <w:rPr>
                <w:rFonts w:ascii="Times New Roman" w:eastAsia="Times New Roman" w:hAnsi="Times New Roman" w:cs="Times New Roman"/>
                <w:lang w:eastAsia="it-IT"/>
              </w:rPr>
              <w:t xml:space="preserve">, ai sensi dell’articolo 47 del </w:t>
            </w:r>
            <w:proofErr w:type="spellStart"/>
            <w:r w:rsidRPr="00E32443">
              <w:rPr>
                <w:rFonts w:ascii="Times New Roman" w:eastAsia="Times New Roman" w:hAnsi="Times New Roman" w:cs="Times New Roman"/>
                <w:lang w:eastAsia="it-IT"/>
              </w:rPr>
              <w:t>d.P.R.</w:t>
            </w:r>
            <w:proofErr w:type="spellEnd"/>
            <w:r w:rsidRPr="00E32443">
              <w:rPr>
                <w:rFonts w:ascii="Times New Roman" w:eastAsia="Times New Roman" w:hAnsi="Times New Roman" w:cs="Times New Roman"/>
                <w:lang w:eastAsia="it-IT"/>
              </w:rPr>
              <w:t xml:space="preserve"> n. 445 del 2000, che la suddetta impresa ausiliaria appartiene al medesimo gruppo di questa impresa in forza del seguente legame giuridico ed economico esistente:</w:t>
            </w:r>
          </w:p>
        </w:tc>
      </w:tr>
      <w:tr w:rsidR="00704773" w:rsidRPr="00E32443" w:rsidTr="00A432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1"/>
          <w:wBefore w:w="566" w:type="dxa"/>
          <w:cantSplit/>
        </w:trPr>
        <w:tc>
          <w:tcPr>
            <w:tcW w:w="1417" w:type="dxa"/>
            <w:gridSpan w:val="3"/>
            <w:tcBorders>
              <w:top w:val="nil"/>
              <w:left w:val="nil"/>
              <w:bottom w:val="nil"/>
              <w:right w:val="nil"/>
            </w:tcBorders>
            <w:vAlign w:val="center"/>
          </w:tcPr>
          <w:p w:rsidR="00704773" w:rsidRPr="00E32443" w:rsidRDefault="00704773" w:rsidP="00A432DE">
            <w:pPr>
              <w:spacing w:before="60" w:after="60" w:line="240" w:lineRule="auto"/>
              <w:jc w:val="both"/>
              <w:rPr>
                <w:rFonts w:ascii="Times New Roman" w:eastAsia="Times New Roman" w:hAnsi="Times New Roman" w:cs="Times New Roman"/>
                <w:lang w:eastAsia="it-IT"/>
              </w:rPr>
            </w:pPr>
          </w:p>
        </w:tc>
        <w:tc>
          <w:tcPr>
            <w:tcW w:w="425" w:type="dxa"/>
            <w:tcBorders>
              <w:top w:val="nil"/>
              <w:left w:val="nil"/>
              <w:bottom w:val="nil"/>
              <w:right w:val="nil"/>
            </w:tcBorders>
          </w:tcPr>
          <w:p w:rsidR="00704773" w:rsidRPr="00E32443" w:rsidRDefault="00704773" w:rsidP="00A432DE">
            <w:pPr>
              <w:spacing w:before="60" w:after="60" w:line="240" w:lineRule="auto"/>
              <w:rPr>
                <w:rFonts w:ascii="Times New Roman" w:eastAsia="Times New Roman" w:hAnsi="Times New Roman" w:cs="Times New Roman"/>
                <w:lang w:eastAsia="it-IT"/>
              </w:rPr>
            </w:pPr>
          </w:p>
        </w:tc>
        <w:tc>
          <w:tcPr>
            <w:tcW w:w="6664" w:type="dxa"/>
            <w:gridSpan w:val="12"/>
            <w:tcBorders>
              <w:top w:val="nil"/>
              <w:left w:val="nil"/>
              <w:bottom w:val="single" w:sz="4" w:space="0" w:color="auto"/>
              <w:right w:val="nil"/>
            </w:tcBorders>
            <w:vAlign w:val="center"/>
          </w:tcPr>
          <w:p w:rsidR="00704773" w:rsidRPr="00E32443" w:rsidRDefault="00704773" w:rsidP="00A432DE">
            <w:pPr>
              <w:spacing w:before="60" w:after="60" w:line="240" w:lineRule="auto"/>
              <w:ind w:left="110" w:hanging="110"/>
              <w:rPr>
                <w:rFonts w:ascii="Times New Roman" w:eastAsia="Times New Roman" w:hAnsi="Times New Roman" w:cs="Times New Roman"/>
                <w:lang w:eastAsia="it-IT"/>
              </w:rPr>
            </w:pPr>
          </w:p>
        </w:tc>
      </w:tr>
    </w:tbl>
    <w:p w:rsidR="00704773" w:rsidRPr="00BC4A70" w:rsidRDefault="00704773" w:rsidP="00704773">
      <w:pPr>
        <w:tabs>
          <w:tab w:val="left" w:pos="-2835"/>
          <w:tab w:val="left" w:pos="1134"/>
          <w:tab w:val="left" w:pos="1701"/>
          <w:tab w:val="left" w:pos="2268"/>
          <w:tab w:val="left" w:pos="2835"/>
          <w:tab w:val="left" w:pos="3402"/>
          <w:tab w:val="left" w:pos="3969"/>
          <w:tab w:val="left" w:pos="4536"/>
          <w:tab w:val="left" w:pos="5103"/>
          <w:tab w:val="left" w:pos="5535"/>
        </w:tabs>
        <w:spacing w:after="0" w:line="240" w:lineRule="auto"/>
        <w:ind w:left="284" w:hanging="284"/>
        <w:jc w:val="both"/>
        <w:rPr>
          <w:rFonts w:ascii="Times New Roman" w:eastAsia="Times New Roman" w:hAnsi="Times New Roman" w:cs="Times New Roman"/>
          <w:b/>
          <w:highlight w:val="yellow"/>
          <w:lang w:eastAsia="it-IT"/>
        </w:rPr>
      </w:pPr>
    </w:p>
    <w:tbl>
      <w:tblPr>
        <w:tblW w:w="8075"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425"/>
        <w:gridCol w:w="6232"/>
      </w:tblGrid>
      <w:tr w:rsidR="00704773" w:rsidRPr="00BC4A70" w:rsidTr="00F76F3F">
        <w:trPr>
          <w:cantSplit/>
        </w:trPr>
        <w:tc>
          <w:tcPr>
            <w:tcW w:w="1418" w:type="dxa"/>
            <w:tcBorders>
              <w:top w:val="nil"/>
              <w:left w:val="nil"/>
              <w:bottom w:val="nil"/>
              <w:right w:val="nil"/>
            </w:tcBorders>
            <w:vAlign w:val="center"/>
          </w:tcPr>
          <w:p w:rsidR="00704773" w:rsidRPr="00BC4A70" w:rsidRDefault="00704773" w:rsidP="00F76F3F">
            <w:pPr>
              <w:rPr>
                <w:rFonts w:ascii="Times New Roman" w:eastAsia="Times New Roman" w:hAnsi="Times New Roman" w:cs="Times New Roman"/>
                <w:highlight w:val="yellow"/>
                <w:lang w:eastAsia="it-IT"/>
              </w:rPr>
            </w:pPr>
          </w:p>
        </w:tc>
        <w:tc>
          <w:tcPr>
            <w:tcW w:w="425" w:type="dxa"/>
            <w:tcBorders>
              <w:top w:val="nil"/>
              <w:left w:val="nil"/>
              <w:bottom w:val="nil"/>
              <w:right w:val="nil"/>
            </w:tcBorders>
          </w:tcPr>
          <w:p w:rsidR="00704773" w:rsidRPr="00BC4A70" w:rsidRDefault="00704773" w:rsidP="00A432DE">
            <w:pPr>
              <w:spacing w:before="60" w:after="60" w:line="240" w:lineRule="auto"/>
              <w:rPr>
                <w:rFonts w:ascii="Times New Roman" w:eastAsia="Times New Roman" w:hAnsi="Times New Roman" w:cs="Times New Roman"/>
                <w:highlight w:val="yellow"/>
                <w:lang w:eastAsia="it-IT"/>
              </w:rPr>
            </w:pPr>
          </w:p>
        </w:tc>
        <w:tc>
          <w:tcPr>
            <w:tcW w:w="6232" w:type="dxa"/>
            <w:tcBorders>
              <w:top w:val="nil"/>
              <w:left w:val="nil"/>
              <w:bottom w:val="single" w:sz="4" w:space="0" w:color="auto"/>
              <w:right w:val="nil"/>
            </w:tcBorders>
            <w:vAlign w:val="center"/>
          </w:tcPr>
          <w:p w:rsidR="00704773" w:rsidRPr="00BC4A70" w:rsidRDefault="00704773" w:rsidP="00A432DE">
            <w:pPr>
              <w:spacing w:before="60" w:after="60" w:line="240" w:lineRule="auto"/>
              <w:ind w:left="110" w:hanging="110"/>
              <w:rPr>
                <w:rFonts w:ascii="Times New Roman" w:eastAsia="Times New Roman" w:hAnsi="Times New Roman" w:cs="Times New Roman"/>
                <w:highlight w:val="yellow"/>
                <w:lang w:eastAsia="it-IT"/>
              </w:rPr>
            </w:pPr>
          </w:p>
        </w:tc>
      </w:tr>
    </w:tbl>
    <w:p w:rsidR="00704773" w:rsidRPr="00F76F3F" w:rsidRDefault="00704773" w:rsidP="00F76F3F">
      <w:pPr>
        <w:pStyle w:val="Paragrafoelenco"/>
        <w:numPr>
          <w:ilvl w:val="0"/>
          <w:numId w:val="7"/>
        </w:numPr>
        <w:autoSpaceDE w:val="0"/>
        <w:autoSpaceDN w:val="0"/>
        <w:adjustRightInd w:val="0"/>
        <w:spacing w:before="120" w:after="0" w:line="240" w:lineRule="auto"/>
        <w:ind w:left="358" w:hanging="369"/>
        <w:contextualSpacing w:val="0"/>
        <w:jc w:val="both"/>
        <w:rPr>
          <w:rFonts w:ascii="Times New Roman" w:hAnsi="Times New Roman" w:cs="Times New Roman"/>
        </w:rPr>
      </w:pPr>
      <w:proofErr w:type="gramStart"/>
      <w:r w:rsidRPr="00F76F3F">
        <w:rPr>
          <w:rFonts w:ascii="Times New Roman" w:hAnsi="Times New Roman" w:cs="Times New Roman"/>
        </w:rPr>
        <w:t>che</w:t>
      </w:r>
      <w:proofErr w:type="gramEnd"/>
      <w:r w:rsidRPr="00F76F3F">
        <w:rPr>
          <w:rFonts w:ascii="Times New Roman" w:hAnsi="Times New Roman" w:cs="Times New Roman"/>
        </w:rPr>
        <w:t xml:space="preserve"> il </w:t>
      </w:r>
      <w:r w:rsidRPr="00F76F3F">
        <w:rPr>
          <w:rFonts w:ascii="Times New Roman" w:hAnsi="Times New Roman" w:cs="Times New Roman"/>
          <w:b/>
          <w:i/>
        </w:rPr>
        <w:t>requisito della certificazione del sistema di qualità della serie europea ISO 9001:2008</w:t>
      </w:r>
      <w:r w:rsidRPr="00F76F3F">
        <w:rPr>
          <w:rFonts w:ascii="Times New Roman" w:hAnsi="Times New Roman" w:cs="Times New Roman"/>
        </w:rPr>
        <w:t xml:space="preserve"> di cui </w:t>
      </w:r>
      <w:r w:rsidR="00FB3DAF" w:rsidRPr="00F76F3F">
        <w:rPr>
          <w:rFonts w:ascii="Times New Roman" w:hAnsi="Times New Roman" w:cs="Times New Roman"/>
        </w:rPr>
        <w:t>all’articolo</w:t>
      </w:r>
      <w:r w:rsidRPr="00F76F3F">
        <w:rPr>
          <w:rFonts w:ascii="Times New Roman" w:hAnsi="Times New Roman" w:cs="Times New Roman"/>
        </w:rPr>
        <w:t xml:space="preserve"> 63, del </w:t>
      </w:r>
      <w:proofErr w:type="spellStart"/>
      <w:r w:rsidRPr="00F76F3F">
        <w:rPr>
          <w:rFonts w:ascii="Times New Roman" w:hAnsi="Times New Roman" w:cs="Times New Roman"/>
        </w:rPr>
        <w:t>d.P.R.</w:t>
      </w:r>
      <w:proofErr w:type="spellEnd"/>
      <w:r w:rsidRPr="00F76F3F">
        <w:rPr>
          <w:rFonts w:ascii="Times New Roman" w:hAnsi="Times New Roman" w:cs="Times New Roman"/>
        </w:rPr>
        <w:t xml:space="preserve"> n. 207 del 2010:</w:t>
      </w:r>
    </w:p>
    <w:p w:rsidR="00704773" w:rsidRPr="00BC4A70" w:rsidRDefault="00704773" w:rsidP="00704773">
      <w:pPr>
        <w:pStyle w:val="regolamento"/>
        <w:widowControl/>
        <w:tabs>
          <w:tab w:val="clear" w:pos="-2127"/>
        </w:tabs>
        <w:ind w:left="1134" w:hanging="850"/>
        <w:rPr>
          <w:rFonts w:ascii="Times New Roman" w:hAnsi="Times New Roman" w:cs="Times New Roman"/>
          <w:sz w:val="22"/>
          <w:szCs w:val="22"/>
          <w:highlight w:val="yellow"/>
        </w:rPr>
      </w:pPr>
    </w:p>
    <w:p w:rsidR="00704773" w:rsidRPr="00F76F3F" w:rsidRDefault="00704773" w:rsidP="00704773">
      <w:pPr>
        <w:pStyle w:val="regolamento"/>
        <w:widowControl/>
        <w:tabs>
          <w:tab w:val="clear" w:pos="-2127"/>
        </w:tabs>
        <w:ind w:left="1134" w:hanging="850"/>
        <w:rPr>
          <w:rFonts w:ascii="Times New Roman" w:hAnsi="Times New Roman" w:cs="Times New Roman"/>
          <w:sz w:val="22"/>
          <w:szCs w:val="22"/>
        </w:rPr>
      </w:pPr>
      <w:r w:rsidRPr="00F76F3F">
        <w:rPr>
          <w:rFonts w:ascii="Times New Roman" w:hAnsi="Times New Roman" w:cs="Times New Roman"/>
          <w:sz w:val="22"/>
          <w:szCs w:val="22"/>
        </w:rPr>
        <w:fldChar w:fldCharType="begin">
          <w:ffData>
            <w:name w:val="Controllo45"/>
            <w:enabled/>
            <w:calcOnExit w:val="0"/>
            <w:checkBox>
              <w:sizeAuto/>
              <w:default w:val="0"/>
            </w:checkBox>
          </w:ffData>
        </w:fldChar>
      </w:r>
      <w:r w:rsidRPr="00F76F3F">
        <w:rPr>
          <w:rFonts w:ascii="Times New Roman" w:hAnsi="Times New Roman" w:cs="Times New Roman"/>
          <w:sz w:val="22"/>
          <w:szCs w:val="22"/>
        </w:rPr>
        <w:instrText xml:space="preserve"> FORMCHECKBOX </w:instrText>
      </w:r>
      <w:r w:rsidR="00CC5932">
        <w:rPr>
          <w:rFonts w:ascii="Times New Roman" w:hAnsi="Times New Roman" w:cs="Times New Roman"/>
          <w:sz w:val="22"/>
          <w:szCs w:val="22"/>
        </w:rPr>
      </w:r>
      <w:r w:rsidR="00CC5932">
        <w:rPr>
          <w:rFonts w:ascii="Times New Roman" w:hAnsi="Times New Roman" w:cs="Times New Roman"/>
          <w:sz w:val="22"/>
          <w:szCs w:val="22"/>
        </w:rPr>
        <w:fldChar w:fldCharType="separate"/>
      </w:r>
      <w:r w:rsidRPr="00F76F3F">
        <w:rPr>
          <w:rFonts w:ascii="Times New Roman" w:hAnsi="Times New Roman" w:cs="Times New Roman"/>
          <w:sz w:val="22"/>
          <w:szCs w:val="22"/>
        </w:rPr>
        <w:fldChar w:fldCharType="end"/>
      </w:r>
      <w:r w:rsidRPr="00F76F3F">
        <w:rPr>
          <w:rFonts w:ascii="Times New Roman" w:hAnsi="Times New Roman" w:cs="Times New Roman"/>
          <w:sz w:val="22"/>
          <w:szCs w:val="22"/>
        </w:rPr>
        <w:t xml:space="preserve">- </w:t>
      </w:r>
      <w:proofErr w:type="gramStart"/>
      <w:r w:rsidRPr="00F76F3F">
        <w:rPr>
          <w:rFonts w:ascii="Times New Roman" w:hAnsi="Times New Roman" w:cs="Times New Roman"/>
          <w:sz w:val="22"/>
          <w:szCs w:val="22"/>
        </w:rPr>
        <w:t>a)</w:t>
      </w:r>
      <w:r w:rsidRPr="00F76F3F">
        <w:rPr>
          <w:rFonts w:ascii="Times New Roman" w:hAnsi="Times New Roman" w:cs="Times New Roman"/>
          <w:sz w:val="22"/>
          <w:szCs w:val="22"/>
        </w:rPr>
        <w:tab/>
      </w:r>
      <w:proofErr w:type="gramEnd"/>
      <w:r w:rsidRPr="00F76F3F">
        <w:rPr>
          <w:rFonts w:ascii="Times New Roman" w:hAnsi="Times New Roman" w:cs="Times New Roman"/>
          <w:sz w:val="22"/>
          <w:szCs w:val="22"/>
        </w:rPr>
        <w:t>è posseduto da questa impresa, come risulta da:</w:t>
      </w:r>
    </w:p>
    <w:tbl>
      <w:tblPr>
        <w:tblW w:w="893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4"/>
        <w:gridCol w:w="1559"/>
        <w:gridCol w:w="1559"/>
        <w:gridCol w:w="851"/>
        <w:gridCol w:w="850"/>
        <w:gridCol w:w="567"/>
        <w:gridCol w:w="1701"/>
        <w:gridCol w:w="580"/>
        <w:gridCol w:w="980"/>
      </w:tblGrid>
      <w:tr w:rsidR="00704773" w:rsidRPr="00F76F3F" w:rsidTr="00A432DE">
        <w:tc>
          <w:tcPr>
            <w:tcW w:w="284" w:type="dxa"/>
            <w:tcBorders>
              <w:top w:val="nil"/>
              <w:left w:val="nil"/>
              <w:bottom w:val="nil"/>
              <w:right w:val="nil"/>
            </w:tcBorders>
            <w:tcMar>
              <w:left w:w="0" w:type="dxa"/>
              <w:right w:w="0" w:type="dxa"/>
            </w:tcMar>
          </w:tcPr>
          <w:p w:rsidR="00704773" w:rsidRPr="00F76F3F" w:rsidRDefault="00704773" w:rsidP="00A432DE">
            <w:pPr>
              <w:spacing w:before="40" w:after="40"/>
              <w:jc w:val="right"/>
              <w:rPr>
                <w:rFonts w:ascii="Times New Roman" w:hAnsi="Times New Roman" w:cs="Times New Roman"/>
              </w:rPr>
            </w:pPr>
            <w:r w:rsidRPr="00F76F3F">
              <w:rPr>
                <w:rFonts w:ascii="Times New Roman" w:hAnsi="Times New Roman" w:cs="Times New Roman"/>
              </w:rPr>
              <w:fldChar w:fldCharType="begin">
                <w:ffData>
                  <w:name w:val="Controllo18"/>
                  <w:enabled/>
                  <w:calcOnExit w:val="0"/>
                  <w:checkBox>
                    <w:sizeAuto/>
                    <w:default w:val="0"/>
                  </w:checkBox>
                </w:ffData>
              </w:fldChar>
            </w:r>
            <w:r w:rsidRPr="00F76F3F">
              <w:rPr>
                <w:rFonts w:ascii="Times New Roman" w:hAnsi="Times New Roman" w:cs="Times New Roman"/>
              </w:rPr>
              <w:instrText xml:space="preserve"> FORMCHECKBOX </w:instrText>
            </w:r>
            <w:r w:rsidR="00CC5932">
              <w:rPr>
                <w:rFonts w:ascii="Times New Roman" w:hAnsi="Times New Roman" w:cs="Times New Roman"/>
              </w:rPr>
            </w:r>
            <w:r w:rsidR="00CC5932">
              <w:rPr>
                <w:rFonts w:ascii="Times New Roman" w:hAnsi="Times New Roman" w:cs="Times New Roman"/>
              </w:rPr>
              <w:fldChar w:fldCharType="separate"/>
            </w:r>
            <w:r w:rsidRPr="00F76F3F">
              <w:rPr>
                <w:rFonts w:ascii="Times New Roman" w:hAnsi="Times New Roman" w:cs="Times New Roman"/>
              </w:rPr>
              <w:fldChar w:fldCharType="end"/>
            </w:r>
          </w:p>
        </w:tc>
        <w:tc>
          <w:tcPr>
            <w:tcW w:w="8647" w:type="dxa"/>
            <w:gridSpan w:val="8"/>
            <w:tcBorders>
              <w:top w:val="nil"/>
              <w:left w:val="nil"/>
              <w:bottom w:val="nil"/>
              <w:right w:val="nil"/>
            </w:tcBorders>
          </w:tcPr>
          <w:p w:rsidR="00704773" w:rsidRPr="00F76F3F" w:rsidRDefault="00704773" w:rsidP="00A432DE">
            <w:pPr>
              <w:spacing w:before="20" w:after="20"/>
              <w:ind w:left="110" w:hanging="110"/>
              <w:jc w:val="both"/>
              <w:rPr>
                <w:rFonts w:ascii="Times New Roman" w:hAnsi="Times New Roman" w:cs="Times New Roman"/>
              </w:rPr>
            </w:pPr>
            <w:r w:rsidRPr="00F76F3F">
              <w:rPr>
                <w:rFonts w:ascii="Times New Roman" w:hAnsi="Times New Roman" w:cs="Times New Roman"/>
              </w:rPr>
              <w:t>-</w:t>
            </w:r>
            <w:r w:rsidRPr="00F76F3F">
              <w:rPr>
                <w:rFonts w:ascii="Times New Roman" w:hAnsi="Times New Roman" w:cs="Times New Roman"/>
              </w:rPr>
              <w:tab/>
              <w:t>annotazione in calce all’attestazione S.O.A. di cui al</w:t>
            </w:r>
            <w:r w:rsidR="001479B9" w:rsidRPr="00F76F3F">
              <w:rPr>
                <w:rFonts w:ascii="Times New Roman" w:hAnsi="Times New Roman" w:cs="Times New Roman"/>
              </w:rPr>
              <w:t>la</w:t>
            </w:r>
            <w:r w:rsidRPr="00F76F3F">
              <w:rPr>
                <w:rFonts w:ascii="Times New Roman" w:hAnsi="Times New Roman" w:cs="Times New Roman"/>
              </w:rPr>
              <w:t xml:space="preserve"> precedente </w:t>
            </w:r>
            <w:r w:rsidR="001479B9" w:rsidRPr="00F76F3F">
              <w:rPr>
                <w:rFonts w:ascii="Times New Roman" w:hAnsi="Times New Roman" w:cs="Times New Roman"/>
              </w:rPr>
              <w:t>lettera H.</w:t>
            </w:r>
            <w:r w:rsidRPr="00F76F3F">
              <w:rPr>
                <w:rFonts w:ascii="Times New Roman" w:hAnsi="Times New Roman" w:cs="Times New Roman"/>
              </w:rPr>
              <w:t>;</w:t>
            </w:r>
          </w:p>
        </w:tc>
      </w:tr>
      <w:tr w:rsidR="00704773" w:rsidRPr="00F76F3F" w:rsidTr="00A432DE">
        <w:tc>
          <w:tcPr>
            <w:tcW w:w="284" w:type="dxa"/>
            <w:tcBorders>
              <w:top w:val="nil"/>
              <w:left w:val="nil"/>
              <w:bottom w:val="nil"/>
              <w:right w:val="nil"/>
            </w:tcBorders>
            <w:tcMar>
              <w:left w:w="0" w:type="dxa"/>
              <w:right w:w="0" w:type="dxa"/>
            </w:tcMar>
          </w:tcPr>
          <w:p w:rsidR="00704773" w:rsidRPr="00F76F3F" w:rsidRDefault="00704773" w:rsidP="00A432DE">
            <w:pPr>
              <w:spacing w:before="40" w:after="40"/>
              <w:jc w:val="right"/>
              <w:rPr>
                <w:rFonts w:ascii="Times New Roman" w:hAnsi="Times New Roman" w:cs="Times New Roman"/>
              </w:rPr>
            </w:pPr>
            <w:r w:rsidRPr="00F76F3F">
              <w:rPr>
                <w:rFonts w:ascii="Times New Roman" w:hAnsi="Times New Roman" w:cs="Times New Roman"/>
              </w:rPr>
              <w:fldChar w:fldCharType="begin">
                <w:ffData>
                  <w:name w:val="Controllo19"/>
                  <w:enabled/>
                  <w:calcOnExit w:val="0"/>
                  <w:checkBox>
                    <w:sizeAuto/>
                    <w:default w:val="0"/>
                  </w:checkBox>
                </w:ffData>
              </w:fldChar>
            </w:r>
            <w:r w:rsidRPr="00F76F3F">
              <w:rPr>
                <w:rFonts w:ascii="Times New Roman" w:hAnsi="Times New Roman" w:cs="Times New Roman"/>
              </w:rPr>
              <w:instrText xml:space="preserve"> FORMCHECKBOX </w:instrText>
            </w:r>
            <w:r w:rsidR="00CC5932">
              <w:rPr>
                <w:rFonts w:ascii="Times New Roman" w:hAnsi="Times New Roman" w:cs="Times New Roman"/>
              </w:rPr>
            </w:r>
            <w:r w:rsidR="00CC5932">
              <w:rPr>
                <w:rFonts w:ascii="Times New Roman" w:hAnsi="Times New Roman" w:cs="Times New Roman"/>
              </w:rPr>
              <w:fldChar w:fldCharType="separate"/>
            </w:r>
            <w:r w:rsidRPr="00F76F3F">
              <w:rPr>
                <w:rFonts w:ascii="Times New Roman" w:hAnsi="Times New Roman" w:cs="Times New Roman"/>
              </w:rPr>
              <w:fldChar w:fldCharType="end"/>
            </w:r>
          </w:p>
        </w:tc>
        <w:tc>
          <w:tcPr>
            <w:tcW w:w="1559" w:type="dxa"/>
            <w:tcBorders>
              <w:top w:val="nil"/>
              <w:left w:val="nil"/>
              <w:bottom w:val="nil"/>
              <w:right w:val="single" w:sz="4" w:space="0" w:color="auto"/>
            </w:tcBorders>
          </w:tcPr>
          <w:p w:rsidR="00704773" w:rsidRPr="00F76F3F" w:rsidRDefault="00704773" w:rsidP="00A432DE">
            <w:pPr>
              <w:spacing w:before="20" w:after="20"/>
              <w:ind w:left="110" w:hanging="110"/>
              <w:jc w:val="both"/>
              <w:rPr>
                <w:rFonts w:ascii="Times New Roman" w:hAnsi="Times New Roman" w:cs="Times New Roman"/>
              </w:rPr>
            </w:pPr>
            <w:r w:rsidRPr="00F76F3F">
              <w:rPr>
                <w:rFonts w:ascii="Times New Roman" w:hAnsi="Times New Roman" w:cs="Times New Roman"/>
              </w:rPr>
              <w:t>-</w:t>
            </w:r>
            <w:r w:rsidRPr="00F76F3F">
              <w:rPr>
                <w:rFonts w:ascii="Times New Roman" w:hAnsi="Times New Roman" w:cs="Times New Roman"/>
              </w:rPr>
              <w:tab/>
              <w:t>certificato n.</w:t>
            </w:r>
          </w:p>
        </w:tc>
        <w:tc>
          <w:tcPr>
            <w:tcW w:w="1559" w:type="dxa"/>
            <w:tcBorders>
              <w:top w:val="nil"/>
              <w:left w:val="single" w:sz="4" w:space="0" w:color="auto"/>
              <w:bottom w:val="single" w:sz="4" w:space="0" w:color="auto"/>
              <w:right w:val="single" w:sz="4" w:space="0" w:color="auto"/>
            </w:tcBorders>
          </w:tcPr>
          <w:p w:rsidR="00704773" w:rsidRPr="00F76F3F" w:rsidRDefault="00704773" w:rsidP="00A432DE">
            <w:pPr>
              <w:spacing w:before="20" w:after="20"/>
              <w:jc w:val="both"/>
              <w:rPr>
                <w:rFonts w:ascii="Times New Roman" w:hAnsi="Times New Roman" w:cs="Times New Roman"/>
              </w:rPr>
            </w:pPr>
          </w:p>
        </w:tc>
        <w:tc>
          <w:tcPr>
            <w:tcW w:w="851" w:type="dxa"/>
            <w:tcBorders>
              <w:top w:val="nil"/>
              <w:left w:val="single" w:sz="4" w:space="0" w:color="auto"/>
              <w:bottom w:val="nil"/>
              <w:right w:val="single" w:sz="4" w:space="0" w:color="auto"/>
            </w:tcBorders>
          </w:tcPr>
          <w:p w:rsidR="00704773" w:rsidRPr="00F76F3F" w:rsidRDefault="00704773" w:rsidP="00A432DE">
            <w:pPr>
              <w:spacing w:before="20" w:after="20"/>
              <w:ind w:left="110" w:hanging="110"/>
              <w:jc w:val="both"/>
              <w:rPr>
                <w:rFonts w:ascii="Times New Roman" w:hAnsi="Times New Roman" w:cs="Times New Roman"/>
              </w:rPr>
            </w:pPr>
            <w:proofErr w:type="gramStart"/>
            <w:r w:rsidRPr="00F76F3F">
              <w:rPr>
                <w:rFonts w:ascii="Times New Roman" w:hAnsi="Times New Roman" w:cs="Times New Roman"/>
              </w:rPr>
              <w:t>in</w:t>
            </w:r>
            <w:proofErr w:type="gramEnd"/>
            <w:r w:rsidRPr="00F76F3F">
              <w:rPr>
                <w:rFonts w:ascii="Times New Roman" w:hAnsi="Times New Roman" w:cs="Times New Roman"/>
              </w:rPr>
              <w:t xml:space="preserve"> data</w:t>
            </w:r>
          </w:p>
        </w:tc>
        <w:tc>
          <w:tcPr>
            <w:tcW w:w="1417" w:type="dxa"/>
            <w:gridSpan w:val="2"/>
            <w:tcBorders>
              <w:top w:val="nil"/>
              <w:left w:val="single" w:sz="4" w:space="0" w:color="auto"/>
              <w:bottom w:val="single" w:sz="4" w:space="0" w:color="auto"/>
              <w:right w:val="single" w:sz="4" w:space="0" w:color="auto"/>
            </w:tcBorders>
          </w:tcPr>
          <w:p w:rsidR="00704773" w:rsidRPr="00F76F3F" w:rsidRDefault="00704773" w:rsidP="00A432DE">
            <w:pPr>
              <w:spacing w:before="20" w:after="20"/>
              <w:jc w:val="both"/>
              <w:rPr>
                <w:rFonts w:ascii="Times New Roman" w:hAnsi="Times New Roman" w:cs="Times New Roman"/>
              </w:rPr>
            </w:pPr>
          </w:p>
        </w:tc>
        <w:tc>
          <w:tcPr>
            <w:tcW w:w="1701" w:type="dxa"/>
            <w:tcBorders>
              <w:top w:val="nil"/>
              <w:left w:val="single" w:sz="4" w:space="0" w:color="auto"/>
              <w:bottom w:val="nil"/>
              <w:right w:val="single" w:sz="4" w:space="0" w:color="auto"/>
            </w:tcBorders>
          </w:tcPr>
          <w:p w:rsidR="00704773" w:rsidRPr="00F76F3F" w:rsidRDefault="00704773" w:rsidP="00A432DE">
            <w:pPr>
              <w:pStyle w:val="regolamento"/>
              <w:widowControl/>
              <w:tabs>
                <w:tab w:val="clear" w:pos="-2127"/>
              </w:tabs>
              <w:spacing w:before="60" w:after="60"/>
              <w:ind w:left="0" w:firstLine="0"/>
              <w:rPr>
                <w:rFonts w:ascii="Times New Roman" w:hAnsi="Times New Roman" w:cs="Times New Roman"/>
                <w:sz w:val="22"/>
                <w:szCs w:val="22"/>
              </w:rPr>
            </w:pPr>
            <w:proofErr w:type="gramStart"/>
            <w:r w:rsidRPr="00F76F3F">
              <w:rPr>
                <w:rFonts w:ascii="Times New Roman" w:hAnsi="Times New Roman" w:cs="Times New Roman"/>
                <w:sz w:val="22"/>
                <w:szCs w:val="22"/>
              </w:rPr>
              <w:t>valido</w:t>
            </w:r>
            <w:proofErr w:type="gramEnd"/>
            <w:r w:rsidRPr="00F76F3F">
              <w:rPr>
                <w:rFonts w:ascii="Times New Roman" w:hAnsi="Times New Roman" w:cs="Times New Roman"/>
                <w:sz w:val="22"/>
                <w:szCs w:val="22"/>
              </w:rPr>
              <w:t xml:space="preserve"> fino al</w:t>
            </w:r>
          </w:p>
        </w:tc>
        <w:tc>
          <w:tcPr>
            <w:tcW w:w="1560" w:type="dxa"/>
            <w:gridSpan w:val="2"/>
            <w:tcBorders>
              <w:top w:val="nil"/>
              <w:left w:val="single" w:sz="4" w:space="0" w:color="auto"/>
              <w:bottom w:val="single" w:sz="4" w:space="0" w:color="auto"/>
              <w:right w:val="single" w:sz="4" w:space="0" w:color="auto"/>
            </w:tcBorders>
          </w:tcPr>
          <w:p w:rsidR="00704773" w:rsidRPr="00F76F3F" w:rsidRDefault="00704773" w:rsidP="00A432DE">
            <w:pPr>
              <w:spacing w:before="20" w:after="20"/>
              <w:jc w:val="both"/>
              <w:rPr>
                <w:rFonts w:ascii="Times New Roman" w:hAnsi="Times New Roman" w:cs="Times New Roman"/>
              </w:rPr>
            </w:pPr>
          </w:p>
        </w:tc>
      </w:tr>
      <w:tr w:rsidR="00704773" w:rsidRPr="00F76F3F" w:rsidTr="00A432DE">
        <w:tc>
          <w:tcPr>
            <w:tcW w:w="284" w:type="dxa"/>
            <w:tcBorders>
              <w:top w:val="nil"/>
              <w:left w:val="nil"/>
              <w:bottom w:val="nil"/>
              <w:right w:val="nil"/>
            </w:tcBorders>
            <w:tcMar>
              <w:left w:w="0" w:type="dxa"/>
              <w:right w:w="0" w:type="dxa"/>
            </w:tcMar>
          </w:tcPr>
          <w:p w:rsidR="00704773" w:rsidRPr="00F76F3F" w:rsidRDefault="00704773" w:rsidP="00A432DE">
            <w:pPr>
              <w:spacing w:before="40" w:after="40"/>
              <w:jc w:val="right"/>
              <w:rPr>
                <w:rFonts w:ascii="Times New Roman" w:hAnsi="Times New Roman" w:cs="Times New Roman"/>
              </w:rPr>
            </w:pPr>
          </w:p>
        </w:tc>
        <w:tc>
          <w:tcPr>
            <w:tcW w:w="1559" w:type="dxa"/>
            <w:tcBorders>
              <w:top w:val="nil"/>
              <w:left w:val="nil"/>
              <w:bottom w:val="nil"/>
              <w:right w:val="nil"/>
            </w:tcBorders>
          </w:tcPr>
          <w:p w:rsidR="00704773" w:rsidRPr="00F76F3F" w:rsidRDefault="00704773" w:rsidP="00A432DE">
            <w:pPr>
              <w:spacing w:before="20" w:after="20"/>
              <w:ind w:left="113"/>
              <w:jc w:val="both"/>
              <w:rPr>
                <w:rFonts w:ascii="Times New Roman" w:hAnsi="Times New Roman" w:cs="Times New Roman"/>
              </w:rPr>
            </w:pPr>
            <w:proofErr w:type="gramStart"/>
            <w:r w:rsidRPr="00F76F3F">
              <w:rPr>
                <w:rFonts w:ascii="Times New Roman" w:hAnsi="Times New Roman" w:cs="Times New Roman"/>
              </w:rPr>
              <w:t>settore</w:t>
            </w:r>
            <w:proofErr w:type="gramEnd"/>
            <w:r w:rsidRPr="00F76F3F">
              <w:rPr>
                <w:rFonts w:ascii="Times New Roman" w:hAnsi="Times New Roman" w:cs="Times New Roman"/>
              </w:rPr>
              <w:t xml:space="preserve"> IAF</w:t>
            </w:r>
            <w:r w:rsidR="004F1909" w:rsidRPr="00F76F3F">
              <w:rPr>
                <w:rFonts w:ascii="Times New Roman" w:hAnsi="Times New Roman" w:cs="Times New Roman"/>
              </w:rPr>
              <w:t>/EA</w:t>
            </w:r>
            <w:r w:rsidRPr="00F76F3F">
              <w:rPr>
                <w:rFonts w:ascii="Times New Roman" w:hAnsi="Times New Roman" w:cs="Times New Roman"/>
              </w:rPr>
              <w:t>:</w:t>
            </w:r>
          </w:p>
        </w:tc>
        <w:tc>
          <w:tcPr>
            <w:tcW w:w="1559" w:type="dxa"/>
            <w:tcBorders>
              <w:top w:val="single" w:sz="4" w:space="0" w:color="auto"/>
              <w:left w:val="nil"/>
              <w:bottom w:val="single" w:sz="4" w:space="0" w:color="auto"/>
              <w:right w:val="nil"/>
            </w:tcBorders>
          </w:tcPr>
          <w:p w:rsidR="00704773" w:rsidRPr="00F76F3F" w:rsidRDefault="00704773" w:rsidP="00A432DE">
            <w:pPr>
              <w:spacing w:before="20" w:after="20"/>
              <w:jc w:val="both"/>
              <w:rPr>
                <w:rFonts w:ascii="Times New Roman" w:hAnsi="Times New Roman" w:cs="Times New Roman"/>
              </w:rPr>
            </w:pPr>
          </w:p>
        </w:tc>
        <w:tc>
          <w:tcPr>
            <w:tcW w:w="1701" w:type="dxa"/>
            <w:gridSpan w:val="2"/>
            <w:tcBorders>
              <w:top w:val="nil"/>
              <w:left w:val="nil"/>
              <w:bottom w:val="nil"/>
              <w:right w:val="nil"/>
            </w:tcBorders>
          </w:tcPr>
          <w:p w:rsidR="00704773" w:rsidRPr="00F76F3F" w:rsidRDefault="00704773" w:rsidP="00A432DE">
            <w:pPr>
              <w:spacing w:before="20" w:after="20"/>
              <w:ind w:left="110" w:hanging="110"/>
              <w:jc w:val="both"/>
              <w:rPr>
                <w:rFonts w:ascii="Times New Roman" w:hAnsi="Times New Roman" w:cs="Times New Roman"/>
              </w:rPr>
            </w:pPr>
            <w:proofErr w:type="gramStart"/>
            <w:r w:rsidRPr="00F76F3F">
              <w:rPr>
                <w:rFonts w:ascii="Times New Roman" w:hAnsi="Times New Roman" w:cs="Times New Roman"/>
              </w:rPr>
              <w:t>rilasciato</w:t>
            </w:r>
            <w:proofErr w:type="gramEnd"/>
            <w:r w:rsidRPr="00F76F3F">
              <w:rPr>
                <w:rFonts w:ascii="Times New Roman" w:hAnsi="Times New Roman" w:cs="Times New Roman"/>
              </w:rPr>
              <w:t xml:space="preserve"> da: </w:t>
            </w:r>
            <w:r w:rsidRPr="00F76F3F">
              <w:rPr>
                <w:rFonts w:ascii="Times New Roman" w:hAnsi="Times New Roman" w:cs="Times New Roman"/>
                <w:vertAlign w:val="superscript"/>
              </w:rPr>
              <w:t>(</w:t>
            </w:r>
            <w:r w:rsidRPr="00F76F3F">
              <w:rPr>
                <w:rFonts w:ascii="Times New Roman" w:hAnsi="Times New Roman" w:cs="Times New Roman"/>
                <w:vertAlign w:val="superscript"/>
              </w:rPr>
              <w:endnoteReference w:id="13"/>
            </w:r>
            <w:r w:rsidRPr="00F76F3F">
              <w:rPr>
                <w:rFonts w:ascii="Times New Roman" w:hAnsi="Times New Roman" w:cs="Times New Roman"/>
                <w:vertAlign w:val="superscript"/>
              </w:rPr>
              <w:t>)</w:t>
            </w:r>
          </w:p>
        </w:tc>
        <w:tc>
          <w:tcPr>
            <w:tcW w:w="3828" w:type="dxa"/>
            <w:gridSpan w:val="4"/>
            <w:tcBorders>
              <w:top w:val="nil"/>
              <w:left w:val="nil"/>
              <w:bottom w:val="single" w:sz="4" w:space="0" w:color="auto"/>
              <w:right w:val="nil"/>
            </w:tcBorders>
          </w:tcPr>
          <w:p w:rsidR="00704773" w:rsidRPr="00F76F3F" w:rsidRDefault="00704773" w:rsidP="00A432DE">
            <w:pPr>
              <w:spacing w:before="20" w:after="20"/>
              <w:jc w:val="both"/>
              <w:rPr>
                <w:rFonts w:ascii="Times New Roman" w:hAnsi="Times New Roman" w:cs="Times New Roman"/>
              </w:rPr>
            </w:pPr>
          </w:p>
        </w:tc>
      </w:tr>
      <w:tr w:rsidR="00704773" w:rsidRPr="00BC4A70" w:rsidTr="00A432DE">
        <w:tc>
          <w:tcPr>
            <w:tcW w:w="284" w:type="dxa"/>
            <w:tcBorders>
              <w:top w:val="nil"/>
              <w:left w:val="nil"/>
              <w:bottom w:val="nil"/>
              <w:right w:val="nil"/>
            </w:tcBorders>
            <w:tcMar>
              <w:left w:w="0" w:type="dxa"/>
              <w:right w:w="0" w:type="dxa"/>
            </w:tcMar>
          </w:tcPr>
          <w:p w:rsidR="00704773" w:rsidRPr="00F76F3F" w:rsidRDefault="00704773" w:rsidP="00A432DE">
            <w:pPr>
              <w:spacing w:before="40" w:after="40"/>
              <w:jc w:val="right"/>
              <w:rPr>
                <w:rFonts w:ascii="Times New Roman" w:hAnsi="Times New Roman" w:cs="Times New Roman"/>
              </w:rPr>
            </w:pPr>
          </w:p>
        </w:tc>
        <w:tc>
          <w:tcPr>
            <w:tcW w:w="3118" w:type="dxa"/>
            <w:gridSpan w:val="2"/>
            <w:tcBorders>
              <w:top w:val="nil"/>
              <w:left w:val="nil"/>
              <w:bottom w:val="nil"/>
              <w:right w:val="nil"/>
            </w:tcBorders>
          </w:tcPr>
          <w:p w:rsidR="00704773" w:rsidRPr="00F76F3F" w:rsidRDefault="00704773" w:rsidP="00A432DE">
            <w:pPr>
              <w:pStyle w:val="regolamento"/>
              <w:widowControl/>
              <w:tabs>
                <w:tab w:val="left" w:pos="708"/>
              </w:tabs>
              <w:spacing w:before="60" w:after="60"/>
              <w:ind w:left="0" w:firstLine="0"/>
              <w:rPr>
                <w:rFonts w:ascii="Times New Roman" w:hAnsi="Times New Roman" w:cs="Times New Roman"/>
                <w:sz w:val="22"/>
                <w:szCs w:val="22"/>
              </w:rPr>
            </w:pPr>
            <w:r w:rsidRPr="00F76F3F">
              <w:rPr>
                <w:rFonts w:ascii="Times New Roman" w:hAnsi="Times New Roman" w:cs="Times New Roman"/>
                <w:sz w:val="22"/>
                <w:szCs w:val="22"/>
              </w:rPr>
              <w:t>(</w:t>
            </w:r>
            <w:proofErr w:type="gramStart"/>
            <w:r w:rsidRPr="00F76F3F">
              <w:rPr>
                <w:rFonts w:ascii="Times New Roman" w:hAnsi="Times New Roman" w:cs="Times New Roman"/>
                <w:sz w:val="22"/>
                <w:szCs w:val="22"/>
              </w:rPr>
              <w:t>organismo</w:t>
            </w:r>
            <w:proofErr w:type="gramEnd"/>
            <w:r w:rsidRPr="00F76F3F">
              <w:rPr>
                <w:rFonts w:ascii="Times New Roman" w:hAnsi="Times New Roman" w:cs="Times New Roman"/>
                <w:sz w:val="22"/>
                <w:szCs w:val="22"/>
              </w:rPr>
              <w:t xml:space="preserve"> accreditato da  </w:t>
            </w:r>
            <w:r w:rsidRPr="00F76F3F">
              <w:rPr>
                <w:rFonts w:ascii="Times New Roman" w:hAnsi="Times New Roman" w:cs="Times New Roman"/>
                <w:sz w:val="22"/>
                <w:szCs w:val="22"/>
                <w:vertAlign w:val="superscript"/>
              </w:rPr>
              <w:t>(</w:t>
            </w:r>
            <w:r w:rsidRPr="00F76F3F">
              <w:rPr>
                <w:rFonts w:ascii="Times New Roman" w:hAnsi="Times New Roman" w:cs="Times New Roman"/>
                <w:sz w:val="22"/>
                <w:szCs w:val="22"/>
                <w:vertAlign w:val="superscript"/>
              </w:rPr>
              <w:endnoteReference w:id="14"/>
            </w:r>
            <w:r w:rsidRPr="00F76F3F">
              <w:rPr>
                <w:rFonts w:ascii="Times New Roman" w:hAnsi="Times New Roman" w:cs="Times New Roman"/>
                <w:sz w:val="22"/>
                <w:szCs w:val="22"/>
                <w:vertAlign w:val="superscript"/>
              </w:rPr>
              <w:t>)</w:t>
            </w:r>
          </w:p>
        </w:tc>
        <w:tc>
          <w:tcPr>
            <w:tcW w:w="4549" w:type="dxa"/>
            <w:gridSpan w:val="5"/>
            <w:tcBorders>
              <w:top w:val="nil"/>
              <w:left w:val="nil"/>
              <w:bottom w:val="single" w:sz="4" w:space="0" w:color="auto"/>
              <w:right w:val="nil"/>
            </w:tcBorders>
          </w:tcPr>
          <w:p w:rsidR="00704773" w:rsidRPr="00F76F3F" w:rsidRDefault="00704773" w:rsidP="00A432DE">
            <w:pPr>
              <w:pStyle w:val="regolamento"/>
              <w:widowControl/>
              <w:tabs>
                <w:tab w:val="clear" w:pos="-2127"/>
              </w:tabs>
              <w:spacing w:before="60" w:after="60"/>
              <w:ind w:left="0" w:firstLine="0"/>
              <w:rPr>
                <w:rFonts w:ascii="Times New Roman" w:hAnsi="Times New Roman" w:cs="Times New Roman"/>
                <w:sz w:val="22"/>
                <w:szCs w:val="22"/>
              </w:rPr>
            </w:pPr>
          </w:p>
        </w:tc>
        <w:tc>
          <w:tcPr>
            <w:tcW w:w="980" w:type="dxa"/>
            <w:tcBorders>
              <w:top w:val="nil"/>
              <w:left w:val="nil"/>
              <w:bottom w:val="nil"/>
              <w:right w:val="nil"/>
            </w:tcBorders>
          </w:tcPr>
          <w:p w:rsidR="00704773" w:rsidRPr="00F76F3F" w:rsidRDefault="00704773" w:rsidP="00A432DE">
            <w:pPr>
              <w:spacing w:before="20" w:after="20"/>
              <w:ind w:left="110" w:hanging="110"/>
              <w:jc w:val="both"/>
              <w:rPr>
                <w:rFonts w:ascii="Times New Roman" w:hAnsi="Times New Roman" w:cs="Times New Roman"/>
              </w:rPr>
            </w:pPr>
            <w:r w:rsidRPr="00F76F3F">
              <w:rPr>
                <w:rFonts w:ascii="Times New Roman" w:hAnsi="Times New Roman" w:cs="Times New Roman"/>
              </w:rPr>
              <w:t>)</w:t>
            </w:r>
          </w:p>
        </w:tc>
      </w:tr>
    </w:tbl>
    <w:p w:rsidR="00704773" w:rsidRPr="00BC4A70" w:rsidRDefault="00704773" w:rsidP="00704773">
      <w:pPr>
        <w:pStyle w:val="regolamento"/>
        <w:widowControl/>
        <w:tabs>
          <w:tab w:val="clear" w:pos="-2127"/>
        </w:tabs>
        <w:ind w:left="1134" w:hanging="850"/>
        <w:rPr>
          <w:rFonts w:ascii="Times New Roman" w:hAnsi="Times New Roman" w:cs="Times New Roman"/>
          <w:sz w:val="22"/>
          <w:szCs w:val="22"/>
          <w:highlight w:val="yellow"/>
        </w:rPr>
      </w:pPr>
    </w:p>
    <w:p w:rsidR="00704773" w:rsidRPr="00DB3E4C" w:rsidRDefault="00704773" w:rsidP="00704773">
      <w:pPr>
        <w:pStyle w:val="regolamento"/>
        <w:widowControl/>
        <w:tabs>
          <w:tab w:val="clear" w:pos="-2127"/>
        </w:tabs>
        <w:ind w:left="1134" w:hanging="850"/>
        <w:rPr>
          <w:rFonts w:ascii="Times New Roman" w:hAnsi="Times New Roman" w:cs="Times New Roman"/>
          <w:sz w:val="22"/>
          <w:szCs w:val="22"/>
        </w:rPr>
      </w:pPr>
      <w:r w:rsidRPr="00DB3E4C">
        <w:rPr>
          <w:rFonts w:ascii="Times New Roman" w:hAnsi="Times New Roman" w:cs="Times New Roman"/>
        </w:rPr>
        <w:fldChar w:fldCharType="begin">
          <w:ffData>
            <w:name w:val="Controllo45"/>
            <w:enabled/>
            <w:calcOnExit w:val="0"/>
            <w:checkBox>
              <w:sizeAuto/>
              <w:default w:val="0"/>
            </w:checkBox>
          </w:ffData>
        </w:fldChar>
      </w:r>
      <w:r w:rsidRPr="00DB3E4C">
        <w:rPr>
          <w:rFonts w:ascii="Times New Roman" w:hAnsi="Times New Roman" w:cs="Times New Roman"/>
          <w:sz w:val="22"/>
          <w:szCs w:val="22"/>
        </w:rPr>
        <w:instrText xml:space="preserve"> FORMCHECKBOX </w:instrText>
      </w:r>
      <w:r w:rsidR="00CC5932">
        <w:rPr>
          <w:rFonts w:ascii="Times New Roman" w:hAnsi="Times New Roman" w:cs="Times New Roman"/>
        </w:rPr>
      </w:r>
      <w:r w:rsidR="00CC5932">
        <w:rPr>
          <w:rFonts w:ascii="Times New Roman" w:hAnsi="Times New Roman" w:cs="Times New Roman"/>
        </w:rPr>
        <w:fldChar w:fldCharType="separate"/>
      </w:r>
      <w:r w:rsidRPr="00DB3E4C">
        <w:rPr>
          <w:rFonts w:ascii="Times New Roman" w:hAnsi="Times New Roman" w:cs="Times New Roman"/>
        </w:rPr>
        <w:fldChar w:fldCharType="end"/>
      </w:r>
      <w:r w:rsidRPr="00DB3E4C">
        <w:rPr>
          <w:rFonts w:ascii="Times New Roman" w:hAnsi="Times New Roman" w:cs="Times New Roman"/>
          <w:sz w:val="22"/>
          <w:szCs w:val="22"/>
        </w:rPr>
        <w:t xml:space="preserve">- </w:t>
      </w:r>
      <w:proofErr w:type="gramStart"/>
      <w:r w:rsidRPr="00DB3E4C">
        <w:rPr>
          <w:rFonts w:ascii="Times New Roman" w:hAnsi="Times New Roman" w:cs="Times New Roman"/>
          <w:sz w:val="22"/>
          <w:szCs w:val="22"/>
        </w:rPr>
        <w:t>b)</w:t>
      </w:r>
      <w:r w:rsidRPr="00DB3E4C">
        <w:rPr>
          <w:rFonts w:ascii="Times New Roman" w:hAnsi="Times New Roman" w:cs="Times New Roman"/>
          <w:sz w:val="22"/>
          <w:szCs w:val="22"/>
        </w:rPr>
        <w:tab/>
      </w:r>
      <w:proofErr w:type="gramEnd"/>
      <w:r w:rsidRPr="00DB3E4C">
        <w:rPr>
          <w:rFonts w:ascii="Times New Roman" w:hAnsi="Times New Roman" w:cs="Times New Roman"/>
          <w:b/>
          <w:i/>
          <w:iCs/>
          <w:color w:val="FF0000"/>
          <w:sz w:val="22"/>
          <w:szCs w:val="22"/>
        </w:rPr>
        <w:t>(nell’ipotesi in cui la certificazione di qualità sia compresa nella attestazione SOA di cui ci si avvale)</w:t>
      </w:r>
      <w:r w:rsidRPr="00DB3E4C">
        <w:rPr>
          <w:rFonts w:ascii="Times New Roman" w:hAnsi="Times New Roman" w:cs="Times New Roman"/>
          <w:b/>
          <w:i/>
          <w:color w:val="FF0000"/>
          <w:sz w:val="22"/>
          <w:szCs w:val="22"/>
        </w:rPr>
        <w:t xml:space="preserve"> </w:t>
      </w:r>
      <w:r w:rsidRPr="00DB3E4C">
        <w:rPr>
          <w:rFonts w:ascii="Times New Roman" w:hAnsi="Times New Roman" w:cs="Times New Roman"/>
          <w:sz w:val="22"/>
          <w:szCs w:val="22"/>
        </w:rPr>
        <w:t>non è posseduto da questa impresa, per cui, ai sensi dell’articolo 89 del decreto legislativo n. 50 del 2016, il possesso del requisito del quale questa impresa è carente, è soddisfatto avvalendosi dei requisiti della seguente impresa ausiliaria:</w:t>
      </w:r>
    </w:p>
    <w:tbl>
      <w:tblPr>
        <w:tblW w:w="9072"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425"/>
        <w:gridCol w:w="2973"/>
        <w:gridCol w:w="1276"/>
        <w:gridCol w:w="2551"/>
        <w:gridCol w:w="429"/>
      </w:tblGrid>
      <w:tr w:rsidR="00704773" w:rsidRPr="00DB3E4C" w:rsidTr="00A432DE">
        <w:trPr>
          <w:cantSplit/>
        </w:trPr>
        <w:tc>
          <w:tcPr>
            <w:tcW w:w="9072" w:type="dxa"/>
            <w:gridSpan w:val="6"/>
            <w:tcBorders>
              <w:top w:val="nil"/>
              <w:left w:val="single" w:sz="4" w:space="0" w:color="auto"/>
              <w:bottom w:val="single" w:sz="4" w:space="0" w:color="auto"/>
              <w:right w:val="single" w:sz="4" w:space="0" w:color="auto"/>
            </w:tcBorders>
            <w:vAlign w:val="center"/>
          </w:tcPr>
          <w:p w:rsidR="00704773" w:rsidRPr="00DB3E4C" w:rsidRDefault="00704773" w:rsidP="00A432DE">
            <w:pPr>
              <w:spacing w:before="60" w:after="60"/>
              <w:rPr>
                <w:rFonts w:ascii="Times New Roman" w:hAnsi="Times New Roman" w:cs="Times New Roman"/>
              </w:rPr>
            </w:pPr>
          </w:p>
        </w:tc>
      </w:tr>
      <w:tr w:rsidR="00704773" w:rsidRPr="00DB3E4C" w:rsidTr="00A432DE">
        <w:trPr>
          <w:cantSplit/>
        </w:trPr>
        <w:tc>
          <w:tcPr>
            <w:tcW w:w="9072" w:type="dxa"/>
            <w:gridSpan w:val="6"/>
            <w:tcBorders>
              <w:top w:val="single" w:sz="4" w:space="0" w:color="auto"/>
              <w:left w:val="nil"/>
              <w:bottom w:val="nil"/>
              <w:right w:val="nil"/>
            </w:tcBorders>
            <w:vAlign w:val="center"/>
          </w:tcPr>
          <w:p w:rsidR="00704773" w:rsidRPr="00DB3E4C" w:rsidRDefault="00704773" w:rsidP="00A432DE">
            <w:pPr>
              <w:jc w:val="both"/>
              <w:rPr>
                <w:rFonts w:ascii="Times New Roman" w:hAnsi="Times New Roman" w:cs="Times New Roman"/>
                <w:sz w:val="10"/>
              </w:rPr>
            </w:pPr>
          </w:p>
        </w:tc>
      </w:tr>
      <w:tr w:rsidR="00704773" w:rsidRPr="00DB3E4C" w:rsidTr="00A432DE">
        <w:trPr>
          <w:cantSplit/>
        </w:trPr>
        <w:tc>
          <w:tcPr>
            <w:tcW w:w="1418" w:type="dxa"/>
            <w:tcBorders>
              <w:top w:val="nil"/>
              <w:left w:val="nil"/>
              <w:bottom w:val="nil"/>
              <w:right w:val="single" w:sz="4" w:space="0" w:color="auto"/>
            </w:tcBorders>
            <w:vAlign w:val="center"/>
          </w:tcPr>
          <w:p w:rsidR="00704773" w:rsidRPr="00DB3E4C" w:rsidRDefault="00704773" w:rsidP="00A432DE">
            <w:pPr>
              <w:spacing w:before="60" w:after="60"/>
              <w:jc w:val="right"/>
              <w:rPr>
                <w:rFonts w:ascii="Times New Roman" w:hAnsi="Times New Roman" w:cs="Times New Roman"/>
              </w:rPr>
            </w:pPr>
            <w:proofErr w:type="gramStart"/>
            <w:r w:rsidRPr="00DB3E4C">
              <w:rPr>
                <w:rFonts w:ascii="Times New Roman" w:hAnsi="Times New Roman" w:cs="Times New Roman"/>
              </w:rPr>
              <w:t>con</w:t>
            </w:r>
            <w:proofErr w:type="gramEnd"/>
            <w:r w:rsidRPr="00DB3E4C">
              <w:rPr>
                <w:rFonts w:ascii="Times New Roman" w:hAnsi="Times New Roman" w:cs="Times New Roman"/>
              </w:rPr>
              <w:t xml:space="preserve"> sede in:</w:t>
            </w:r>
          </w:p>
        </w:tc>
        <w:tc>
          <w:tcPr>
            <w:tcW w:w="3398" w:type="dxa"/>
            <w:gridSpan w:val="2"/>
            <w:tcBorders>
              <w:top w:val="nil"/>
              <w:left w:val="single" w:sz="4" w:space="0" w:color="auto"/>
            </w:tcBorders>
            <w:vAlign w:val="center"/>
          </w:tcPr>
          <w:p w:rsidR="00704773" w:rsidRPr="00DB3E4C" w:rsidRDefault="00704773" w:rsidP="00A432DE">
            <w:pPr>
              <w:spacing w:before="60" w:after="60"/>
              <w:rPr>
                <w:rFonts w:ascii="Times New Roman" w:hAnsi="Times New Roman" w:cs="Times New Roman"/>
              </w:rPr>
            </w:pPr>
          </w:p>
        </w:tc>
        <w:tc>
          <w:tcPr>
            <w:tcW w:w="1276" w:type="dxa"/>
            <w:tcBorders>
              <w:top w:val="nil"/>
              <w:bottom w:val="nil"/>
              <w:right w:val="nil"/>
            </w:tcBorders>
            <w:vAlign w:val="center"/>
          </w:tcPr>
          <w:p w:rsidR="00704773" w:rsidRPr="00DB3E4C" w:rsidRDefault="00704773" w:rsidP="00A432DE">
            <w:pPr>
              <w:spacing w:before="60" w:after="60"/>
              <w:jc w:val="both"/>
              <w:rPr>
                <w:rFonts w:ascii="Times New Roman" w:hAnsi="Times New Roman" w:cs="Times New Roman"/>
              </w:rPr>
            </w:pPr>
            <w:r w:rsidRPr="00DB3E4C">
              <w:rPr>
                <w:rFonts w:ascii="Times New Roman" w:hAnsi="Times New Roman" w:cs="Times New Roman"/>
              </w:rPr>
              <w:t>cod. fiscale:</w:t>
            </w:r>
          </w:p>
        </w:tc>
        <w:tc>
          <w:tcPr>
            <w:tcW w:w="2551" w:type="dxa"/>
            <w:tcBorders>
              <w:top w:val="nil"/>
              <w:bottom w:val="single" w:sz="4" w:space="0" w:color="auto"/>
              <w:right w:val="single" w:sz="4" w:space="0" w:color="auto"/>
            </w:tcBorders>
            <w:vAlign w:val="center"/>
          </w:tcPr>
          <w:p w:rsidR="00704773" w:rsidRPr="00DB3E4C" w:rsidRDefault="00704773" w:rsidP="00A432DE">
            <w:pPr>
              <w:spacing w:before="60" w:after="60"/>
              <w:jc w:val="both"/>
              <w:rPr>
                <w:rFonts w:ascii="Times New Roman" w:hAnsi="Times New Roman" w:cs="Times New Roman"/>
              </w:rPr>
            </w:pPr>
          </w:p>
        </w:tc>
        <w:tc>
          <w:tcPr>
            <w:tcW w:w="429" w:type="dxa"/>
            <w:tcBorders>
              <w:top w:val="nil"/>
              <w:bottom w:val="nil"/>
              <w:right w:val="nil"/>
            </w:tcBorders>
            <w:vAlign w:val="center"/>
          </w:tcPr>
          <w:p w:rsidR="00704773" w:rsidRPr="00DB3E4C" w:rsidRDefault="00704773" w:rsidP="00A432DE">
            <w:pPr>
              <w:spacing w:before="60" w:after="60"/>
              <w:jc w:val="both"/>
              <w:rPr>
                <w:rFonts w:ascii="Times New Roman" w:hAnsi="Times New Roman" w:cs="Times New Roman"/>
              </w:rPr>
            </w:pPr>
            <w:proofErr w:type="gramStart"/>
            <w:r w:rsidRPr="00DB3E4C">
              <w:rPr>
                <w:rFonts w:ascii="Times New Roman" w:hAnsi="Times New Roman" w:cs="Times New Roman"/>
              </w:rPr>
              <w:t>e</w:t>
            </w:r>
            <w:proofErr w:type="gramEnd"/>
          </w:p>
        </w:tc>
      </w:tr>
      <w:tr w:rsidR="00704773" w:rsidRPr="00DB3E4C" w:rsidTr="00A432DE">
        <w:trPr>
          <w:cantSplit/>
        </w:trPr>
        <w:tc>
          <w:tcPr>
            <w:tcW w:w="1418" w:type="dxa"/>
            <w:tcBorders>
              <w:top w:val="nil"/>
              <w:left w:val="nil"/>
              <w:bottom w:val="nil"/>
              <w:right w:val="nil"/>
            </w:tcBorders>
          </w:tcPr>
          <w:p w:rsidR="00704773" w:rsidRPr="00DB3E4C" w:rsidRDefault="00704773" w:rsidP="00A432DE">
            <w:pPr>
              <w:spacing w:before="60" w:after="60"/>
              <w:jc w:val="right"/>
              <w:rPr>
                <w:rFonts w:ascii="Times New Roman" w:hAnsi="Times New Roman" w:cs="Times New Roman"/>
              </w:rPr>
            </w:pPr>
            <w:proofErr w:type="gramStart"/>
            <w:r w:rsidRPr="00DB3E4C">
              <w:rPr>
                <w:rFonts w:ascii="Times New Roman" w:hAnsi="Times New Roman" w:cs="Times New Roman"/>
              </w:rPr>
              <w:t>a</w:t>
            </w:r>
            <w:proofErr w:type="gramEnd"/>
            <w:r w:rsidRPr="00DB3E4C">
              <w:rPr>
                <w:rFonts w:ascii="Times New Roman" w:hAnsi="Times New Roman" w:cs="Times New Roman"/>
              </w:rPr>
              <w:t xml:space="preserve"> tale scopo:</w:t>
            </w:r>
          </w:p>
        </w:tc>
        <w:tc>
          <w:tcPr>
            <w:tcW w:w="425" w:type="dxa"/>
            <w:tcBorders>
              <w:top w:val="nil"/>
              <w:left w:val="nil"/>
              <w:bottom w:val="nil"/>
              <w:right w:val="nil"/>
            </w:tcBorders>
          </w:tcPr>
          <w:p w:rsidR="00704773" w:rsidRPr="00DB3E4C" w:rsidRDefault="00704773" w:rsidP="00A432DE">
            <w:pPr>
              <w:spacing w:before="60" w:after="60"/>
              <w:rPr>
                <w:rFonts w:ascii="Times New Roman" w:hAnsi="Times New Roman" w:cs="Times New Roman"/>
              </w:rPr>
            </w:pPr>
            <w:r w:rsidRPr="00DB3E4C">
              <w:rPr>
                <w:rFonts w:ascii="Times New Roman" w:hAnsi="Times New Roman" w:cs="Times New Roman"/>
              </w:rPr>
              <w:fldChar w:fldCharType="begin">
                <w:ffData>
                  <w:name w:val="Controllo20"/>
                  <w:enabled/>
                  <w:calcOnExit w:val="0"/>
                  <w:checkBox>
                    <w:sizeAuto/>
                    <w:default w:val="0"/>
                  </w:checkBox>
                </w:ffData>
              </w:fldChar>
            </w:r>
            <w:r w:rsidRPr="00DB3E4C">
              <w:rPr>
                <w:rFonts w:ascii="Times New Roman" w:hAnsi="Times New Roman" w:cs="Times New Roman"/>
              </w:rPr>
              <w:instrText xml:space="preserve"> FORMCHECKBOX </w:instrText>
            </w:r>
            <w:r w:rsidR="00CC5932">
              <w:rPr>
                <w:rFonts w:ascii="Times New Roman" w:hAnsi="Times New Roman" w:cs="Times New Roman"/>
              </w:rPr>
            </w:r>
            <w:r w:rsidR="00CC5932">
              <w:rPr>
                <w:rFonts w:ascii="Times New Roman" w:hAnsi="Times New Roman" w:cs="Times New Roman"/>
              </w:rPr>
              <w:fldChar w:fldCharType="separate"/>
            </w:r>
            <w:r w:rsidRPr="00DB3E4C">
              <w:rPr>
                <w:rFonts w:ascii="Times New Roman" w:hAnsi="Times New Roman" w:cs="Times New Roman"/>
              </w:rPr>
              <w:fldChar w:fldCharType="end"/>
            </w:r>
          </w:p>
        </w:tc>
        <w:tc>
          <w:tcPr>
            <w:tcW w:w="7229" w:type="dxa"/>
            <w:gridSpan w:val="4"/>
            <w:tcBorders>
              <w:top w:val="nil"/>
              <w:left w:val="nil"/>
              <w:bottom w:val="nil"/>
              <w:right w:val="nil"/>
            </w:tcBorders>
            <w:vAlign w:val="center"/>
          </w:tcPr>
          <w:p w:rsidR="00704773" w:rsidRPr="00DB3E4C" w:rsidRDefault="00704773" w:rsidP="00A432DE">
            <w:pPr>
              <w:spacing w:before="60" w:after="60"/>
              <w:ind w:left="110" w:hanging="110"/>
              <w:jc w:val="both"/>
              <w:rPr>
                <w:rFonts w:ascii="Times New Roman" w:hAnsi="Times New Roman" w:cs="Times New Roman"/>
              </w:rPr>
            </w:pPr>
            <w:r w:rsidRPr="00DB3E4C">
              <w:rPr>
                <w:rFonts w:ascii="Times New Roman" w:hAnsi="Times New Roman" w:cs="Times New Roman"/>
              </w:rPr>
              <w:t>-</w:t>
            </w:r>
            <w:r w:rsidRPr="00DB3E4C">
              <w:rPr>
                <w:rFonts w:ascii="Times New Roman" w:hAnsi="Times New Roman" w:cs="Times New Roman"/>
              </w:rPr>
              <w:tab/>
              <w:t xml:space="preserve">allega in _____________ </w:t>
            </w:r>
            <w:r w:rsidRPr="00DB3E4C">
              <w:rPr>
                <w:rFonts w:ascii="Times New Roman" w:hAnsi="Times New Roman" w:cs="Times New Roman"/>
                <w:vertAlign w:val="superscript"/>
              </w:rPr>
              <w:t>(</w:t>
            </w:r>
            <w:r w:rsidRPr="00DB3E4C">
              <w:rPr>
                <w:rFonts w:ascii="Times New Roman" w:hAnsi="Times New Roman" w:cs="Times New Roman"/>
                <w:vertAlign w:val="superscript"/>
              </w:rPr>
              <w:endnoteReference w:id="15"/>
            </w:r>
            <w:r w:rsidRPr="00DB3E4C">
              <w:rPr>
                <w:rFonts w:ascii="Times New Roman" w:hAnsi="Times New Roman" w:cs="Times New Roman"/>
                <w:vertAlign w:val="superscript"/>
              </w:rPr>
              <w:t>)</w:t>
            </w:r>
            <w:r w:rsidRPr="00DB3E4C">
              <w:rPr>
                <w:rFonts w:ascii="Times New Roman" w:hAnsi="Times New Roman" w:cs="Times New Roman"/>
              </w:rPr>
              <w:t xml:space="preserve"> il contratto in virtù del quale l’impresa ausiliaria si obbliga nei confronti di questa impresa a fornire i requisiti e a mettere a disposizione le risorse necessarie per tutta la durata dell'appalto;</w:t>
            </w:r>
          </w:p>
        </w:tc>
      </w:tr>
      <w:tr w:rsidR="00704773" w:rsidRPr="00E4529F" w:rsidTr="00A432DE">
        <w:trPr>
          <w:cantSplit/>
        </w:trPr>
        <w:tc>
          <w:tcPr>
            <w:tcW w:w="1418" w:type="dxa"/>
            <w:tcBorders>
              <w:top w:val="nil"/>
              <w:left w:val="nil"/>
              <w:bottom w:val="nil"/>
              <w:right w:val="nil"/>
            </w:tcBorders>
            <w:vAlign w:val="center"/>
          </w:tcPr>
          <w:p w:rsidR="00704773" w:rsidRPr="00DB3E4C" w:rsidRDefault="00704773" w:rsidP="00A432DE">
            <w:pPr>
              <w:spacing w:before="60" w:after="60"/>
              <w:jc w:val="both"/>
              <w:rPr>
                <w:rFonts w:ascii="Times New Roman" w:hAnsi="Times New Roman" w:cs="Times New Roman"/>
              </w:rPr>
            </w:pPr>
          </w:p>
        </w:tc>
        <w:tc>
          <w:tcPr>
            <w:tcW w:w="425" w:type="dxa"/>
            <w:tcBorders>
              <w:top w:val="nil"/>
              <w:left w:val="nil"/>
              <w:bottom w:val="nil"/>
              <w:right w:val="nil"/>
            </w:tcBorders>
          </w:tcPr>
          <w:p w:rsidR="00704773" w:rsidRPr="00DB3E4C" w:rsidRDefault="00704773" w:rsidP="00A432DE">
            <w:pPr>
              <w:spacing w:before="60" w:after="60"/>
              <w:rPr>
                <w:rFonts w:ascii="Times New Roman" w:hAnsi="Times New Roman" w:cs="Times New Roman"/>
              </w:rPr>
            </w:pPr>
            <w:r w:rsidRPr="00DB3E4C">
              <w:rPr>
                <w:rFonts w:ascii="Times New Roman" w:hAnsi="Times New Roman" w:cs="Times New Roman"/>
              </w:rPr>
              <w:fldChar w:fldCharType="begin">
                <w:ffData>
                  <w:name w:val="Controllo20"/>
                  <w:enabled/>
                  <w:calcOnExit w:val="0"/>
                  <w:checkBox>
                    <w:sizeAuto/>
                    <w:default w:val="0"/>
                  </w:checkBox>
                </w:ffData>
              </w:fldChar>
            </w:r>
            <w:r w:rsidRPr="00DB3E4C">
              <w:rPr>
                <w:rFonts w:ascii="Times New Roman" w:hAnsi="Times New Roman" w:cs="Times New Roman"/>
              </w:rPr>
              <w:instrText xml:space="preserve"> FORMCHECKBOX </w:instrText>
            </w:r>
            <w:r w:rsidR="00CC5932">
              <w:rPr>
                <w:rFonts w:ascii="Times New Roman" w:hAnsi="Times New Roman" w:cs="Times New Roman"/>
              </w:rPr>
            </w:r>
            <w:r w:rsidR="00CC5932">
              <w:rPr>
                <w:rFonts w:ascii="Times New Roman" w:hAnsi="Times New Roman" w:cs="Times New Roman"/>
              </w:rPr>
              <w:fldChar w:fldCharType="separate"/>
            </w:r>
            <w:r w:rsidRPr="00DB3E4C">
              <w:rPr>
                <w:rFonts w:ascii="Times New Roman" w:hAnsi="Times New Roman" w:cs="Times New Roman"/>
              </w:rPr>
              <w:fldChar w:fldCharType="end"/>
            </w:r>
          </w:p>
        </w:tc>
        <w:tc>
          <w:tcPr>
            <w:tcW w:w="7229" w:type="dxa"/>
            <w:gridSpan w:val="4"/>
            <w:tcBorders>
              <w:top w:val="nil"/>
              <w:left w:val="nil"/>
              <w:bottom w:val="nil"/>
              <w:right w:val="nil"/>
            </w:tcBorders>
            <w:vAlign w:val="center"/>
          </w:tcPr>
          <w:p w:rsidR="00704773" w:rsidRPr="00DB3E4C" w:rsidRDefault="00704773" w:rsidP="00A432DE">
            <w:pPr>
              <w:spacing w:before="60" w:after="60"/>
              <w:ind w:left="110" w:hanging="110"/>
              <w:jc w:val="both"/>
              <w:rPr>
                <w:rFonts w:ascii="Times New Roman" w:hAnsi="Times New Roman" w:cs="Times New Roman"/>
              </w:rPr>
            </w:pPr>
            <w:r w:rsidRPr="00DB3E4C">
              <w:rPr>
                <w:rFonts w:ascii="Times New Roman" w:hAnsi="Times New Roman" w:cs="Times New Roman"/>
              </w:rPr>
              <w:t>-</w:t>
            </w:r>
            <w:r w:rsidRPr="00DB3E4C">
              <w:rPr>
                <w:rFonts w:ascii="Times New Roman" w:hAnsi="Times New Roman" w:cs="Times New Roman"/>
              </w:rPr>
              <w:tab/>
              <w:t xml:space="preserve">dichiara, ai sensi dell’articolo 47 del </w:t>
            </w:r>
            <w:proofErr w:type="spellStart"/>
            <w:r w:rsidRPr="00DB3E4C">
              <w:rPr>
                <w:rFonts w:ascii="Times New Roman" w:hAnsi="Times New Roman" w:cs="Times New Roman"/>
              </w:rPr>
              <w:t>d.P.R.</w:t>
            </w:r>
            <w:proofErr w:type="spellEnd"/>
            <w:r w:rsidRPr="00DB3E4C">
              <w:rPr>
                <w:rFonts w:ascii="Times New Roman" w:hAnsi="Times New Roman" w:cs="Times New Roman"/>
              </w:rPr>
              <w:t xml:space="preserve"> n. 445 del 2000, che la suddetta impresa ausiliaria appartiene al medesimo gruppo di questa impresa in forza del seguente legame giuridico ed economico esistente:</w:t>
            </w:r>
          </w:p>
        </w:tc>
      </w:tr>
      <w:tr w:rsidR="00704773" w:rsidRPr="00BC4A70" w:rsidTr="00A432DE">
        <w:trPr>
          <w:cantSplit/>
        </w:trPr>
        <w:tc>
          <w:tcPr>
            <w:tcW w:w="1418" w:type="dxa"/>
            <w:tcBorders>
              <w:top w:val="nil"/>
              <w:left w:val="nil"/>
              <w:bottom w:val="nil"/>
              <w:right w:val="nil"/>
            </w:tcBorders>
            <w:vAlign w:val="center"/>
          </w:tcPr>
          <w:p w:rsidR="00704773" w:rsidRPr="00BC4A70" w:rsidRDefault="00704773" w:rsidP="00A432DE">
            <w:pPr>
              <w:spacing w:before="60" w:after="60"/>
              <w:jc w:val="both"/>
              <w:rPr>
                <w:rFonts w:ascii="Times New Roman" w:hAnsi="Times New Roman" w:cs="Times New Roman"/>
                <w:highlight w:val="yellow"/>
              </w:rPr>
            </w:pPr>
          </w:p>
        </w:tc>
        <w:tc>
          <w:tcPr>
            <w:tcW w:w="425" w:type="dxa"/>
            <w:tcBorders>
              <w:top w:val="nil"/>
              <w:left w:val="nil"/>
              <w:bottom w:val="nil"/>
              <w:right w:val="nil"/>
            </w:tcBorders>
          </w:tcPr>
          <w:p w:rsidR="00704773" w:rsidRPr="00BC4A70" w:rsidRDefault="00704773" w:rsidP="00A432DE">
            <w:pPr>
              <w:spacing w:before="60" w:after="60"/>
              <w:rPr>
                <w:rFonts w:ascii="Times New Roman" w:hAnsi="Times New Roman" w:cs="Times New Roman"/>
                <w:highlight w:val="yellow"/>
              </w:rPr>
            </w:pPr>
          </w:p>
        </w:tc>
        <w:tc>
          <w:tcPr>
            <w:tcW w:w="7229" w:type="dxa"/>
            <w:gridSpan w:val="4"/>
            <w:tcBorders>
              <w:top w:val="nil"/>
              <w:left w:val="nil"/>
              <w:bottom w:val="single" w:sz="4" w:space="0" w:color="auto"/>
              <w:right w:val="nil"/>
            </w:tcBorders>
            <w:vAlign w:val="center"/>
          </w:tcPr>
          <w:p w:rsidR="00704773" w:rsidRPr="00BC4A70" w:rsidRDefault="00704773" w:rsidP="00A432DE">
            <w:pPr>
              <w:spacing w:before="60" w:after="60"/>
              <w:ind w:left="110" w:hanging="110"/>
              <w:rPr>
                <w:rFonts w:ascii="Times New Roman" w:hAnsi="Times New Roman" w:cs="Times New Roman"/>
                <w:highlight w:val="yellow"/>
              </w:rPr>
            </w:pPr>
          </w:p>
        </w:tc>
      </w:tr>
    </w:tbl>
    <w:p w:rsidR="001479B9" w:rsidRPr="00BC4A70" w:rsidRDefault="001479B9" w:rsidP="001479B9">
      <w:pPr>
        <w:spacing w:after="0" w:line="240" w:lineRule="auto"/>
        <w:ind w:left="284"/>
        <w:jc w:val="both"/>
        <w:rPr>
          <w:rFonts w:ascii="Times New Roman" w:hAnsi="Times New Roman" w:cs="Times New Roman"/>
          <w:highlight w:val="yellow"/>
        </w:rPr>
      </w:pPr>
    </w:p>
    <w:p w:rsidR="00704773" w:rsidRPr="00F76F3F" w:rsidRDefault="001479B9" w:rsidP="00D7527E">
      <w:pPr>
        <w:spacing w:after="0" w:line="240" w:lineRule="auto"/>
        <w:ind w:left="284"/>
        <w:jc w:val="both"/>
        <w:rPr>
          <w:rFonts w:ascii="Times New Roman" w:eastAsia="Times New Roman" w:hAnsi="Times New Roman" w:cs="Times New Roman"/>
          <w:u w:val="single"/>
          <w:lang w:eastAsia="it-IT"/>
        </w:rPr>
      </w:pPr>
      <w:r w:rsidRPr="00F76F3F">
        <w:rPr>
          <w:rFonts w:ascii="Times New Roman" w:hAnsi="Times New Roman" w:cs="Times New Roman"/>
        </w:rPr>
        <w:fldChar w:fldCharType="begin">
          <w:ffData>
            <w:name w:val="Controllo45"/>
            <w:enabled/>
            <w:calcOnExit w:val="0"/>
            <w:checkBox>
              <w:sizeAuto/>
              <w:default w:val="0"/>
            </w:checkBox>
          </w:ffData>
        </w:fldChar>
      </w:r>
      <w:r w:rsidRPr="00F76F3F">
        <w:rPr>
          <w:rFonts w:ascii="Times New Roman" w:hAnsi="Times New Roman" w:cs="Times New Roman"/>
        </w:rPr>
        <w:instrText xml:space="preserve"> FORMCHECKBOX </w:instrText>
      </w:r>
      <w:r w:rsidR="00CC5932">
        <w:rPr>
          <w:rFonts w:ascii="Times New Roman" w:hAnsi="Times New Roman" w:cs="Times New Roman"/>
        </w:rPr>
      </w:r>
      <w:r w:rsidR="00CC5932">
        <w:rPr>
          <w:rFonts w:ascii="Times New Roman" w:hAnsi="Times New Roman" w:cs="Times New Roman"/>
        </w:rPr>
        <w:fldChar w:fldCharType="separate"/>
      </w:r>
      <w:r w:rsidRPr="00F76F3F">
        <w:rPr>
          <w:rFonts w:ascii="Times New Roman" w:hAnsi="Times New Roman" w:cs="Times New Roman"/>
        </w:rPr>
        <w:fldChar w:fldCharType="end"/>
      </w:r>
      <w:r w:rsidRPr="00F76F3F">
        <w:rPr>
          <w:rFonts w:ascii="Times New Roman" w:hAnsi="Times New Roman" w:cs="Times New Roman"/>
        </w:rPr>
        <w:t xml:space="preserve">- </w:t>
      </w:r>
      <w:proofErr w:type="gramStart"/>
      <w:r w:rsidRPr="00F76F3F">
        <w:rPr>
          <w:rFonts w:ascii="Times New Roman" w:hAnsi="Times New Roman" w:cs="Times New Roman"/>
        </w:rPr>
        <w:t>c)</w:t>
      </w:r>
      <w:r w:rsidRPr="00F76F3F">
        <w:rPr>
          <w:rFonts w:ascii="Times New Roman" w:hAnsi="Times New Roman" w:cs="Times New Roman"/>
        </w:rPr>
        <w:tab/>
      </w:r>
      <w:proofErr w:type="gramEnd"/>
      <w:r w:rsidRPr="00F76F3F">
        <w:rPr>
          <w:rFonts w:ascii="Times New Roman" w:hAnsi="Times New Roman" w:cs="Times New Roman"/>
        </w:rPr>
        <w:t>può omettere il requisito, non necessario in quanto questa impresa concorre limitatamente per l’esecuzione di categorie di lavori per le quali è sufficiente l’attestazione SOA in classifica II</w:t>
      </w:r>
      <w:r w:rsidR="00D7527E">
        <w:rPr>
          <w:rFonts w:ascii="Times New Roman" w:hAnsi="Times New Roman" w:cs="Times New Roman"/>
        </w:rPr>
        <w:t>.</w:t>
      </w:r>
    </w:p>
    <w:p w:rsidR="001479B9" w:rsidRPr="00BC4A70" w:rsidRDefault="001479B9" w:rsidP="00704773">
      <w:pPr>
        <w:spacing w:after="0" w:line="240" w:lineRule="auto"/>
        <w:ind w:left="284" w:hanging="284"/>
        <w:jc w:val="both"/>
        <w:rPr>
          <w:rFonts w:ascii="Times New Roman" w:hAnsi="Times New Roman" w:cs="Times New Roman"/>
          <w:b/>
          <w:highlight w:val="yellow"/>
        </w:rPr>
      </w:pPr>
    </w:p>
    <w:p w:rsidR="00704773" w:rsidRPr="00F76F3F" w:rsidRDefault="00704773" w:rsidP="00F76F3F">
      <w:pPr>
        <w:pStyle w:val="Paragrafoelenco"/>
        <w:numPr>
          <w:ilvl w:val="0"/>
          <w:numId w:val="7"/>
        </w:numPr>
        <w:autoSpaceDE w:val="0"/>
        <w:autoSpaceDN w:val="0"/>
        <w:adjustRightInd w:val="0"/>
        <w:spacing w:before="120" w:after="0" w:line="240" w:lineRule="auto"/>
        <w:ind w:left="358" w:hanging="369"/>
        <w:contextualSpacing w:val="0"/>
        <w:jc w:val="both"/>
        <w:rPr>
          <w:rFonts w:ascii="Times New Roman" w:eastAsia="Times New Roman" w:hAnsi="Times New Roman" w:cs="Times New Roman"/>
          <w:i/>
          <w:lang w:eastAsia="it-IT"/>
        </w:rPr>
      </w:pPr>
      <w:r w:rsidRPr="00F76F3F">
        <w:rPr>
          <w:rFonts w:ascii="Times New Roman" w:eastAsia="Times New Roman" w:hAnsi="Times New Roman" w:cs="Times New Roman"/>
          <w:i/>
          <w:color w:val="FF0000"/>
          <w:lang w:eastAsia="it-IT"/>
        </w:rPr>
        <w:t>(</w:t>
      </w:r>
      <w:proofErr w:type="gramStart"/>
      <w:r w:rsidRPr="00F76F3F">
        <w:rPr>
          <w:rFonts w:ascii="Times New Roman" w:eastAsia="Times New Roman" w:hAnsi="Times New Roman" w:cs="Times New Roman"/>
          <w:i/>
          <w:color w:val="FF0000"/>
          <w:lang w:eastAsia="it-IT"/>
        </w:rPr>
        <w:t>solo</w:t>
      </w:r>
      <w:proofErr w:type="gramEnd"/>
      <w:r w:rsidRPr="00F76F3F">
        <w:rPr>
          <w:rFonts w:ascii="Times New Roman" w:eastAsia="Times New Roman" w:hAnsi="Times New Roman" w:cs="Times New Roman"/>
          <w:i/>
          <w:color w:val="FF0000"/>
          <w:lang w:eastAsia="it-IT"/>
        </w:rPr>
        <w:t xml:space="preserve"> in caso di presenza di impresa/e cooptata/e) </w:t>
      </w:r>
      <w:r w:rsidRPr="00F76F3F">
        <w:rPr>
          <w:rFonts w:ascii="Times New Roman" w:eastAsia="Times New Roman" w:hAnsi="Times New Roman" w:cs="Times New Roman"/>
          <w:lang w:eastAsia="it-IT"/>
        </w:rPr>
        <w:t>che la/le impresa/e cooptata/e è/sono:</w:t>
      </w:r>
    </w:p>
    <w:p w:rsidR="004F1909" w:rsidRPr="00F76F3F" w:rsidRDefault="00704773" w:rsidP="00704773">
      <w:pPr>
        <w:spacing w:after="0" w:line="240" w:lineRule="auto"/>
        <w:jc w:val="both"/>
        <w:rPr>
          <w:rFonts w:ascii="Times New Roman" w:eastAsia="Times New Roman" w:hAnsi="Times New Roman" w:cs="Times New Roman"/>
          <w:lang w:eastAsia="it-IT"/>
        </w:rPr>
      </w:pPr>
      <w:r w:rsidRPr="00F76F3F">
        <w:rPr>
          <w:rFonts w:ascii="Times New Roman" w:eastAsia="Times New Roman" w:hAnsi="Times New Roman" w:cs="Times New Roman"/>
          <w:i/>
          <w:color w:val="FF0000"/>
          <w:lang w:eastAsia="it-IT"/>
        </w:rPr>
        <w:t>(</w:t>
      </w:r>
      <w:proofErr w:type="gramStart"/>
      <w:r w:rsidRPr="00F76F3F">
        <w:rPr>
          <w:rFonts w:ascii="Times New Roman" w:eastAsia="Times New Roman" w:hAnsi="Times New Roman" w:cs="Times New Roman"/>
          <w:i/>
          <w:color w:val="FF0000"/>
          <w:lang w:eastAsia="it-IT"/>
        </w:rPr>
        <w:t>indicare</w:t>
      </w:r>
      <w:proofErr w:type="gramEnd"/>
      <w:r w:rsidRPr="00F76F3F">
        <w:rPr>
          <w:rFonts w:ascii="Times New Roman" w:eastAsia="Times New Roman" w:hAnsi="Times New Roman" w:cs="Times New Roman"/>
          <w:i/>
          <w:color w:val="FF0000"/>
          <w:lang w:eastAsia="it-IT"/>
        </w:rPr>
        <w:t xml:space="preserve"> le generalità complete dell’impresa)</w:t>
      </w:r>
      <w:r w:rsidRPr="00F76F3F">
        <w:rPr>
          <w:rFonts w:ascii="Times New Roman" w:eastAsia="Times New Roman" w:hAnsi="Times New Roman" w:cs="Times New Roman"/>
          <w:lang w:eastAsia="it-IT"/>
        </w:rPr>
        <w:t xml:space="preserve"> …………………………………………………………… e l’ammontare complessivo delle qualificazioni possedute dalla cooptata copre l’importo complessivo dei lavori che essa dovrà effettivamente eseguire e che tali lavori non superano il 20% dell’importo complessivo dell’appalto, come da apposite dichiarazioni allegate;</w:t>
      </w:r>
    </w:p>
    <w:p w:rsidR="00A432DE" w:rsidRPr="00BC4A70" w:rsidRDefault="004F1909" w:rsidP="00704773">
      <w:pPr>
        <w:spacing w:after="0" w:line="240" w:lineRule="auto"/>
        <w:jc w:val="both"/>
        <w:rPr>
          <w:rFonts w:ascii="Times New Roman" w:eastAsia="Times New Roman" w:hAnsi="Times New Roman" w:cs="Times New Roman"/>
          <w:highlight w:val="yellow"/>
          <w:lang w:eastAsia="it-IT"/>
        </w:rPr>
      </w:pPr>
      <w:r w:rsidRPr="00BC4A70">
        <w:rPr>
          <w:rFonts w:ascii="Times New Roman" w:eastAsia="Times New Roman" w:hAnsi="Times New Roman" w:cs="Times New Roman"/>
          <w:highlight w:val="yellow"/>
          <w:lang w:eastAsia="it-IT"/>
        </w:rPr>
        <w:t xml:space="preserve"> </w:t>
      </w:r>
    </w:p>
    <w:p w:rsidR="00A432DE" w:rsidRPr="00F76F3F" w:rsidRDefault="00A432DE" w:rsidP="00A432DE">
      <w:pPr>
        <w:tabs>
          <w:tab w:val="left" w:pos="1068"/>
        </w:tabs>
        <w:spacing w:before="120" w:after="120" w:line="240" w:lineRule="auto"/>
        <w:ind w:left="284" w:hanging="284"/>
        <w:jc w:val="center"/>
        <w:rPr>
          <w:rFonts w:ascii="Times New Roman" w:eastAsia="Times New Roman" w:hAnsi="Times New Roman" w:cs="Times New Roman"/>
          <w:b/>
          <w:lang w:val="x-none" w:eastAsia="x-none"/>
        </w:rPr>
      </w:pPr>
      <w:r w:rsidRPr="00F76F3F">
        <w:rPr>
          <w:rFonts w:ascii="Times New Roman" w:eastAsia="Times New Roman" w:hAnsi="Times New Roman" w:cs="Times New Roman"/>
          <w:b/>
          <w:lang w:val="x-none" w:eastAsia="x-none"/>
        </w:rPr>
        <w:t>DICHIARA, AI FINI DEL SUBAPPALTO</w:t>
      </w:r>
    </w:p>
    <w:p w:rsidR="00B65AAC" w:rsidRPr="00F76F3F" w:rsidRDefault="00B65AAC" w:rsidP="00F76F3F">
      <w:pPr>
        <w:pStyle w:val="Paragrafoelenco"/>
        <w:numPr>
          <w:ilvl w:val="0"/>
          <w:numId w:val="7"/>
        </w:numPr>
        <w:autoSpaceDE w:val="0"/>
        <w:autoSpaceDN w:val="0"/>
        <w:adjustRightInd w:val="0"/>
        <w:spacing w:before="120" w:after="0" w:line="240" w:lineRule="auto"/>
        <w:ind w:left="358" w:hanging="369"/>
        <w:contextualSpacing w:val="0"/>
        <w:jc w:val="both"/>
        <w:rPr>
          <w:rFonts w:ascii="Times New Roman" w:hAnsi="Times New Roman" w:cs="Times New Roman"/>
          <w:b/>
        </w:rPr>
      </w:pPr>
      <w:r w:rsidRPr="00F76F3F">
        <w:rPr>
          <w:rFonts w:ascii="Times New Roman" w:hAnsi="Times New Roman" w:cs="Times New Roman"/>
          <w:b/>
          <w:sz w:val="28"/>
        </w:rPr>
        <w:t xml:space="preserve"> </w:t>
      </w:r>
      <w:r w:rsidR="00C52555" w:rsidRPr="00F76F3F">
        <w:rPr>
          <w:rFonts w:ascii="Times New Roman" w:eastAsia="Times New Roman" w:hAnsi="Times New Roman" w:cs="Times New Roman"/>
          <w:sz w:val="28"/>
          <w:lang w:eastAsia="it-IT"/>
        </w:rPr>
        <w:t>□</w:t>
      </w:r>
      <w:r w:rsidR="00C52555" w:rsidRPr="00F76F3F">
        <w:rPr>
          <w:rFonts w:ascii="Times New Roman" w:eastAsia="Times New Roman" w:hAnsi="Times New Roman" w:cs="Times New Roman"/>
          <w:lang w:eastAsia="it-IT"/>
        </w:rPr>
        <w:tab/>
      </w:r>
      <w:r w:rsidRPr="00F76F3F">
        <w:rPr>
          <w:rFonts w:ascii="Times New Roman" w:hAnsi="Times New Roman" w:cs="Times New Roman"/>
          <w:b/>
        </w:rPr>
        <w:t>che intende subappaltare le seguenti parti della prestazione:</w:t>
      </w:r>
    </w:p>
    <w:tbl>
      <w:tblPr>
        <w:tblW w:w="867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
        <w:gridCol w:w="6231"/>
        <w:gridCol w:w="1985"/>
      </w:tblGrid>
      <w:tr w:rsidR="00777A6E" w:rsidRPr="00F76F3F" w:rsidTr="00A629A4">
        <w:tc>
          <w:tcPr>
            <w:tcW w:w="460" w:type="dxa"/>
            <w:tcBorders>
              <w:bottom w:val="single" w:sz="4" w:space="0" w:color="auto"/>
              <w:right w:val="dotted" w:sz="4" w:space="0" w:color="auto"/>
            </w:tcBorders>
          </w:tcPr>
          <w:p w:rsidR="00777A6E" w:rsidRPr="00F76F3F" w:rsidRDefault="00777A6E" w:rsidP="00A629A4">
            <w:pPr>
              <w:pBdr>
                <w:bar w:val="dotted" w:sz="4" w:color="auto"/>
              </w:pBdr>
              <w:spacing w:before="40" w:after="40" w:line="240" w:lineRule="auto"/>
              <w:jc w:val="center"/>
              <w:rPr>
                <w:rFonts w:ascii="Times New Roman" w:eastAsia="Times New Roman" w:hAnsi="Times New Roman" w:cs="Times New Roman"/>
                <w:i/>
                <w:lang w:eastAsia="it-IT"/>
              </w:rPr>
            </w:pPr>
          </w:p>
        </w:tc>
        <w:tc>
          <w:tcPr>
            <w:tcW w:w="6231" w:type="dxa"/>
            <w:tcBorders>
              <w:left w:val="dotted" w:sz="4" w:space="0" w:color="auto"/>
              <w:bottom w:val="single" w:sz="4" w:space="0" w:color="auto"/>
              <w:right w:val="dotted" w:sz="4" w:space="0" w:color="auto"/>
            </w:tcBorders>
          </w:tcPr>
          <w:p w:rsidR="00777A6E" w:rsidRPr="00F76F3F" w:rsidRDefault="00777A6E" w:rsidP="00A629A4">
            <w:pPr>
              <w:pBdr>
                <w:bar w:val="dotted" w:sz="4" w:color="auto"/>
              </w:pBdr>
              <w:spacing w:before="40" w:after="40" w:line="240" w:lineRule="auto"/>
              <w:jc w:val="center"/>
              <w:rPr>
                <w:rFonts w:ascii="Times New Roman" w:eastAsia="Times New Roman" w:hAnsi="Times New Roman" w:cs="Times New Roman"/>
                <w:i/>
                <w:sz w:val="18"/>
                <w:lang w:eastAsia="it-IT"/>
              </w:rPr>
            </w:pPr>
            <w:r w:rsidRPr="00F76F3F">
              <w:rPr>
                <w:rFonts w:ascii="Times New Roman" w:eastAsia="Times New Roman" w:hAnsi="Times New Roman" w:cs="Times New Roman"/>
                <w:i/>
                <w:sz w:val="18"/>
                <w:lang w:eastAsia="it-IT"/>
              </w:rPr>
              <w:t>Descrizione delle parti delle lavorazioni da subappaltare</w:t>
            </w:r>
          </w:p>
        </w:tc>
        <w:tc>
          <w:tcPr>
            <w:tcW w:w="1985" w:type="dxa"/>
            <w:tcBorders>
              <w:left w:val="dotted" w:sz="4" w:space="0" w:color="auto"/>
              <w:bottom w:val="single" w:sz="4" w:space="0" w:color="auto"/>
              <w:right w:val="dotted" w:sz="4" w:space="0" w:color="auto"/>
            </w:tcBorders>
          </w:tcPr>
          <w:p w:rsidR="00777A6E" w:rsidRPr="00F76F3F" w:rsidRDefault="00777A6E" w:rsidP="00A629A4">
            <w:pPr>
              <w:pBdr>
                <w:bar w:val="dotted" w:sz="4" w:color="auto"/>
              </w:pBdr>
              <w:spacing w:before="40" w:after="40" w:line="240" w:lineRule="auto"/>
              <w:jc w:val="center"/>
              <w:rPr>
                <w:rFonts w:ascii="Times New Roman" w:eastAsia="Times New Roman" w:hAnsi="Times New Roman" w:cs="Times New Roman"/>
                <w:i/>
                <w:sz w:val="18"/>
                <w:lang w:eastAsia="it-IT"/>
              </w:rPr>
            </w:pPr>
            <w:r w:rsidRPr="00F76F3F">
              <w:rPr>
                <w:rFonts w:ascii="Times New Roman" w:eastAsia="Times New Roman" w:hAnsi="Times New Roman" w:cs="Times New Roman"/>
                <w:i/>
                <w:sz w:val="18"/>
                <w:lang w:eastAsia="it-IT"/>
              </w:rPr>
              <w:t>% rispetto al totale dell’appalto</w:t>
            </w:r>
          </w:p>
        </w:tc>
      </w:tr>
      <w:tr w:rsidR="00777A6E" w:rsidRPr="00F76F3F" w:rsidTr="00A629A4">
        <w:tc>
          <w:tcPr>
            <w:tcW w:w="460" w:type="dxa"/>
            <w:tcBorders>
              <w:bottom w:val="dotted" w:sz="4" w:space="0" w:color="auto"/>
              <w:right w:val="dotted" w:sz="4" w:space="0" w:color="auto"/>
            </w:tcBorders>
          </w:tcPr>
          <w:p w:rsidR="00777A6E" w:rsidRPr="00F76F3F" w:rsidRDefault="00777A6E" w:rsidP="00A629A4">
            <w:pPr>
              <w:spacing w:before="40" w:after="40" w:line="240" w:lineRule="auto"/>
              <w:jc w:val="center"/>
              <w:rPr>
                <w:rFonts w:ascii="Times New Roman" w:eastAsia="Times New Roman" w:hAnsi="Times New Roman" w:cs="Times New Roman"/>
                <w:lang w:eastAsia="it-IT"/>
              </w:rPr>
            </w:pPr>
            <w:r w:rsidRPr="00F76F3F">
              <w:rPr>
                <w:rFonts w:ascii="Times New Roman" w:eastAsia="Times New Roman" w:hAnsi="Times New Roman" w:cs="Times New Roman"/>
                <w:lang w:eastAsia="it-IT"/>
              </w:rPr>
              <w:t>1</w:t>
            </w:r>
          </w:p>
        </w:tc>
        <w:tc>
          <w:tcPr>
            <w:tcW w:w="6231" w:type="dxa"/>
            <w:tcBorders>
              <w:left w:val="dotted" w:sz="4" w:space="0" w:color="auto"/>
              <w:bottom w:val="dotted" w:sz="4" w:space="0" w:color="auto"/>
              <w:right w:val="dotted" w:sz="4" w:space="0" w:color="auto"/>
            </w:tcBorders>
          </w:tcPr>
          <w:p w:rsidR="00777A6E" w:rsidRPr="00F76F3F" w:rsidRDefault="00777A6E" w:rsidP="00A629A4">
            <w:pPr>
              <w:spacing w:before="40" w:after="40" w:line="240" w:lineRule="auto"/>
              <w:jc w:val="both"/>
              <w:rPr>
                <w:rFonts w:ascii="Times New Roman" w:eastAsia="Times New Roman" w:hAnsi="Times New Roman" w:cs="Times New Roman"/>
                <w:lang w:eastAsia="it-IT"/>
              </w:rPr>
            </w:pPr>
          </w:p>
        </w:tc>
        <w:tc>
          <w:tcPr>
            <w:tcW w:w="1985" w:type="dxa"/>
            <w:tcBorders>
              <w:left w:val="dotted" w:sz="4" w:space="0" w:color="auto"/>
              <w:bottom w:val="dotted" w:sz="4" w:space="0" w:color="auto"/>
              <w:right w:val="dotted" w:sz="4" w:space="0" w:color="auto"/>
            </w:tcBorders>
          </w:tcPr>
          <w:p w:rsidR="00777A6E" w:rsidRPr="00F76F3F" w:rsidRDefault="00777A6E" w:rsidP="00A629A4">
            <w:pPr>
              <w:spacing w:before="40" w:after="40" w:line="240" w:lineRule="auto"/>
              <w:rPr>
                <w:rFonts w:ascii="Times New Roman" w:eastAsia="Times New Roman" w:hAnsi="Times New Roman" w:cs="Times New Roman"/>
                <w:lang w:eastAsia="it-IT"/>
              </w:rPr>
            </w:pPr>
          </w:p>
        </w:tc>
      </w:tr>
      <w:tr w:rsidR="00777A6E" w:rsidRPr="00F76F3F" w:rsidTr="00A629A4">
        <w:tc>
          <w:tcPr>
            <w:tcW w:w="460" w:type="dxa"/>
            <w:tcBorders>
              <w:top w:val="dotted" w:sz="4" w:space="0" w:color="auto"/>
              <w:bottom w:val="dotted" w:sz="4" w:space="0" w:color="auto"/>
              <w:right w:val="dotted" w:sz="4" w:space="0" w:color="auto"/>
            </w:tcBorders>
          </w:tcPr>
          <w:p w:rsidR="00777A6E" w:rsidRPr="00F76F3F" w:rsidRDefault="00777A6E" w:rsidP="00A629A4">
            <w:pPr>
              <w:spacing w:before="40" w:after="40" w:line="240" w:lineRule="auto"/>
              <w:jc w:val="center"/>
              <w:rPr>
                <w:rFonts w:ascii="Times New Roman" w:eastAsia="Times New Roman" w:hAnsi="Times New Roman" w:cs="Times New Roman"/>
                <w:lang w:eastAsia="it-IT"/>
              </w:rPr>
            </w:pPr>
            <w:r w:rsidRPr="00F76F3F">
              <w:rPr>
                <w:rFonts w:ascii="Times New Roman" w:eastAsia="Times New Roman" w:hAnsi="Times New Roman" w:cs="Times New Roman"/>
                <w:lang w:eastAsia="it-IT"/>
              </w:rPr>
              <w:t>2</w:t>
            </w:r>
          </w:p>
        </w:tc>
        <w:tc>
          <w:tcPr>
            <w:tcW w:w="6231" w:type="dxa"/>
            <w:tcBorders>
              <w:top w:val="dotted" w:sz="4" w:space="0" w:color="auto"/>
              <w:left w:val="dotted" w:sz="4" w:space="0" w:color="auto"/>
              <w:bottom w:val="dotted" w:sz="4" w:space="0" w:color="auto"/>
              <w:right w:val="dotted" w:sz="4" w:space="0" w:color="auto"/>
            </w:tcBorders>
          </w:tcPr>
          <w:p w:rsidR="00777A6E" w:rsidRPr="00F76F3F" w:rsidRDefault="00777A6E" w:rsidP="00A629A4">
            <w:pPr>
              <w:spacing w:before="40" w:after="40" w:line="240" w:lineRule="auto"/>
              <w:jc w:val="both"/>
              <w:rPr>
                <w:rFonts w:ascii="Times New Roman" w:eastAsia="Times New Roman" w:hAnsi="Times New Roman" w:cs="Times New Roman"/>
                <w:lang w:eastAsia="it-IT"/>
              </w:rPr>
            </w:pPr>
          </w:p>
        </w:tc>
        <w:tc>
          <w:tcPr>
            <w:tcW w:w="1985" w:type="dxa"/>
            <w:tcBorders>
              <w:top w:val="dotted" w:sz="4" w:space="0" w:color="auto"/>
              <w:left w:val="dotted" w:sz="4" w:space="0" w:color="auto"/>
              <w:bottom w:val="dotted" w:sz="4" w:space="0" w:color="auto"/>
              <w:right w:val="dotted" w:sz="4" w:space="0" w:color="auto"/>
            </w:tcBorders>
          </w:tcPr>
          <w:p w:rsidR="00777A6E" w:rsidRPr="00F76F3F" w:rsidRDefault="00777A6E" w:rsidP="00A629A4">
            <w:pPr>
              <w:spacing w:before="40" w:after="40" w:line="240" w:lineRule="auto"/>
              <w:rPr>
                <w:rFonts w:ascii="Times New Roman" w:eastAsia="Times New Roman" w:hAnsi="Times New Roman" w:cs="Times New Roman"/>
                <w:lang w:eastAsia="it-IT"/>
              </w:rPr>
            </w:pPr>
          </w:p>
        </w:tc>
      </w:tr>
      <w:tr w:rsidR="00777A6E" w:rsidRPr="00F76F3F" w:rsidTr="00A629A4">
        <w:tc>
          <w:tcPr>
            <w:tcW w:w="460" w:type="dxa"/>
            <w:tcBorders>
              <w:top w:val="dotted" w:sz="4" w:space="0" w:color="auto"/>
              <w:bottom w:val="dotted" w:sz="4" w:space="0" w:color="auto"/>
              <w:right w:val="dotted" w:sz="4" w:space="0" w:color="auto"/>
            </w:tcBorders>
          </w:tcPr>
          <w:p w:rsidR="00777A6E" w:rsidRPr="00F76F3F" w:rsidRDefault="00777A6E" w:rsidP="00A629A4">
            <w:pPr>
              <w:spacing w:before="40" w:after="40" w:line="240" w:lineRule="auto"/>
              <w:jc w:val="center"/>
              <w:rPr>
                <w:rFonts w:ascii="Times New Roman" w:eastAsia="Times New Roman" w:hAnsi="Times New Roman" w:cs="Times New Roman"/>
                <w:lang w:eastAsia="it-IT"/>
              </w:rPr>
            </w:pPr>
            <w:r w:rsidRPr="00F76F3F">
              <w:rPr>
                <w:rFonts w:ascii="Times New Roman" w:eastAsia="Times New Roman" w:hAnsi="Times New Roman" w:cs="Times New Roman"/>
                <w:lang w:eastAsia="it-IT"/>
              </w:rPr>
              <w:t>…</w:t>
            </w:r>
          </w:p>
        </w:tc>
        <w:tc>
          <w:tcPr>
            <w:tcW w:w="6231" w:type="dxa"/>
            <w:tcBorders>
              <w:top w:val="dotted" w:sz="4" w:space="0" w:color="auto"/>
              <w:left w:val="dotted" w:sz="4" w:space="0" w:color="auto"/>
              <w:bottom w:val="dotted" w:sz="4" w:space="0" w:color="auto"/>
              <w:right w:val="dotted" w:sz="4" w:space="0" w:color="auto"/>
            </w:tcBorders>
          </w:tcPr>
          <w:p w:rsidR="00777A6E" w:rsidRPr="00F76F3F" w:rsidRDefault="00777A6E" w:rsidP="00A629A4">
            <w:pPr>
              <w:spacing w:before="40" w:after="40" w:line="240" w:lineRule="auto"/>
              <w:jc w:val="both"/>
              <w:rPr>
                <w:rFonts w:ascii="Times New Roman" w:eastAsia="Times New Roman" w:hAnsi="Times New Roman" w:cs="Times New Roman"/>
                <w:lang w:eastAsia="it-IT"/>
              </w:rPr>
            </w:pPr>
          </w:p>
        </w:tc>
        <w:tc>
          <w:tcPr>
            <w:tcW w:w="1985" w:type="dxa"/>
            <w:tcBorders>
              <w:top w:val="dotted" w:sz="4" w:space="0" w:color="auto"/>
              <w:left w:val="dotted" w:sz="4" w:space="0" w:color="auto"/>
              <w:bottom w:val="dotted" w:sz="4" w:space="0" w:color="auto"/>
              <w:right w:val="dotted" w:sz="4" w:space="0" w:color="auto"/>
            </w:tcBorders>
          </w:tcPr>
          <w:p w:rsidR="00777A6E" w:rsidRPr="00F76F3F" w:rsidRDefault="00777A6E" w:rsidP="00A629A4">
            <w:pPr>
              <w:spacing w:before="40" w:after="40" w:line="240" w:lineRule="auto"/>
              <w:rPr>
                <w:rFonts w:ascii="Times New Roman" w:eastAsia="Times New Roman" w:hAnsi="Times New Roman" w:cs="Times New Roman"/>
                <w:lang w:eastAsia="it-IT"/>
              </w:rPr>
            </w:pPr>
          </w:p>
        </w:tc>
      </w:tr>
      <w:tr w:rsidR="00777A6E" w:rsidRPr="00F76F3F" w:rsidTr="00A629A4">
        <w:tc>
          <w:tcPr>
            <w:tcW w:w="460" w:type="dxa"/>
            <w:tcBorders>
              <w:top w:val="dotted" w:sz="4" w:space="0" w:color="auto"/>
              <w:bottom w:val="dotted" w:sz="4" w:space="0" w:color="auto"/>
              <w:right w:val="dotted" w:sz="4" w:space="0" w:color="auto"/>
            </w:tcBorders>
          </w:tcPr>
          <w:p w:rsidR="00777A6E" w:rsidRPr="00F76F3F" w:rsidRDefault="000E7BA7" w:rsidP="00A629A4">
            <w:pPr>
              <w:spacing w:before="40" w:after="40" w:line="240" w:lineRule="auto"/>
              <w:jc w:val="center"/>
              <w:rPr>
                <w:rFonts w:ascii="Times New Roman" w:eastAsia="Times New Roman" w:hAnsi="Times New Roman" w:cs="Times New Roman"/>
                <w:lang w:eastAsia="it-IT"/>
              </w:rPr>
            </w:pPr>
            <w:r w:rsidRPr="00F76F3F">
              <w:rPr>
                <w:rFonts w:ascii="Times New Roman" w:eastAsia="Times New Roman" w:hAnsi="Times New Roman" w:cs="Times New Roman"/>
                <w:lang w:eastAsia="it-IT"/>
              </w:rPr>
              <w:t>…</w:t>
            </w:r>
          </w:p>
        </w:tc>
        <w:tc>
          <w:tcPr>
            <w:tcW w:w="6231" w:type="dxa"/>
            <w:tcBorders>
              <w:top w:val="dotted" w:sz="4" w:space="0" w:color="auto"/>
              <w:left w:val="dotted" w:sz="4" w:space="0" w:color="auto"/>
              <w:bottom w:val="dotted" w:sz="4" w:space="0" w:color="auto"/>
              <w:right w:val="dotted" w:sz="4" w:space="0" w:color="auto"/>
            </w:tcBorders>
          </w:tcPr>
          <w:p w:rsidR="00777A6E" w:rsidRPr="00F76F3F" w:rsidRDefault="00777A6E" w:rsidP="00A629A4">
            <w:pPr>
              <w:spacing w:before="40" w:after="40" w:line="240" w:lineRule="auto"/>
              <w:jc w:val="both"/>
              <w:rPr>
                <w:rFonts w:ascii="Times New Roman" w:eastAsia="Times New Roman" w:hAnsi="Times New Roman" w:cs="Times New Roman"/>
                <w:lang w:eastAsia="it-IT"/>
              </w:rPr>
            </w:pPr>
          </w:p>
        </w:tc>
        <w:tc>
          <w:tcPr>
            <w:tcW w:w="1985" w:type="dxa"/>
            <w:tcBorders>
              <w:top w:val="dotted" w:sz="4" w:space="0" w:color="auto"/>
              <w:left w:val="dotted" w:sz="4" w:space="0" w:color="auto"/>
              <w:bottom w:val="dotted" w:sz="4" w:space="0" w:color="auto"/>
              <w:right w:val="dotted" w:sz="4" w:space="0" w:color="auto"/>
            </w:tcBorders>
          </w:tcPr>
          <w:p w:rsidR="00777A6E" w:rsidRPr="00F76F3F" w:rsidRDefault="00777A6E" w:rsidP="00A629A4">
            <w:pPr>
              <w:spacing w:before="40" w:after="40" w:line="240" w:lineRule="auto"/>
              <w:rPr>
                <w:rFonts w:ascii="Times New Roman" w:eastAsia="Times New Roman" w:hAnsi="Times New Roman" w:cs="Times New Roman"/>
                <w:lang w:eastAsia="it-IT"/>
              </w:rPr>
            </w:pPr>
          </w:p>
        </w:tc>
      </w:tr>
      <w:tr w:rsidR="00777A6E" w:rsidRPr="00BC4A70" w:rsidTr="00A629A4">
        <w:tc>
          <w:tcPr>
            <w:tcW w:w="460" w:type="dxa"/>
            <w:tcBorders>
              <w:top w:val="dotted" w:sz="4" w:space="0" w:color="auto"/>
              <w:right w:val="dotted" w:sz="4" w:space="0" w:color="auto"/>
            </w:tcBorders>
          </w:tcPr>
          <w:p w:rsidR="00777A6E" w:rsidRPr="00F76F3F" w:rsidRDefault="00777A6E" w:rsidP="00A629A4">
            <w:pPr>
              <w:spacing w:before="40" w:after="40" w:line="240" w:lineRule="auto"/>
              <w:jc w:val="center"/>
              <w:rPr>
                <w:rFonts w:ascii="Times New Roman" w:eastAsia="Times New Roman" w:hAnsi="Times New Roman" w:cs="Times New Roman"/>
                <w:lang w:eastAsia="it-IT"/>
              </w:rPr>
            </w:pPr>
            <w:proofErr w:type="gramStart"/>
            <w:r w:rsidRPr="00F76F3F">
              <w:rPr>
                <w:rFonts w:ascii="Times New Roman" w:eastAsia="Times New Roman" w:hAnsi="Times New Roman" w:cs="Times New Roman"/>
                <w:lang w:eastAsia="it-IT"/>
              </w:rPr>
              <w:t>n</w:t>
            </w:r>
            <w:proofErr w:type="gramEnd"/>
          </w:p>
        </w:tc>
        <w:tc>
          <w:tcPr>
            <w:tcW w:w="6231" w:type="dxa"/>
            <w:tcBorders>
              <w:top w:val="dotted" w:sz="4" w:space="0" w:color="auto"/>
              <w:left w:val="dotted" w:sz="4" w:space="0" w:color="auto"/>
              <w:right w:val="dotted" w:sz="4" w:space="0" w:color="auto"/>
            </w:tcBorders>
          </w:tcPr>
          <w:p w:rsidR="00777A6E" w:rsidRPr="00F76F3F" w:rsidRDefault="00777A6E" w:rsidP="00A629A4">
            <w:pPr>
              <w:spacing w:before="40" w:after="40" w:line="240" w:lineRule="auto"/>
              <w:jc w:val="both"/>
              <w:rPr>
                <w:rFonts w:ascii="Times New Roman" w:eastAsia="Times New Roman" w:hAnsi="Times New Roman" w:cs="Times New Roman"/>
                <w:lang w:eastAsia="it-IT"/>
              </w:rPr>
            </w:pPr>
          </w:p>
        </w:tc>
        <w:tc>
          <w:tcPr>
            <w:tcW w:w="1985" w:type="dxa"/>
            <w:tcBorders>
              <w:top w:val="dotted" w:sz="4" w:space="0" w:color="auto"/>
              <w:left w:val="dotted" w:sz="4" w:space="0" w:color="auto"/>
              <w:right w:val="dotted" w:sz="4" w:space="0" w:color="auto"/>
            </w:tcBorders>
          </w:tcPr>
          <w:p w:rsidR="00777A6E" w:rsidRPr="00F76F3F" w:rsidRDefault="00777A6E" w:rsidP="00A629A4">
            <w:pPr>
              <w:spacing w:before="40" w:after="40" w:line="240" w:lineRule="auto"/>
              <w:rPr>
                <w:rFonts w:ascii="Times New Roman" w:eastAsia="Times New Roman" w:hAnsi="Times New Roman" w:cs="Times New Roman"/>
                <w:lang w:eastAsia="it-IT"/>
              </w:rPr>
            </w:pPr>
          </w:p>
        </w:tc>
      </w:tr>
    </w:tbl>
    <w:p w:rsidR="00777A6E" w:rsidRPr="00F76F3F" w:rsidRDefault="00777A6E" w:rsidP="00777A6E">
      <w:pPr>
        <w:jc w:val="both"/>
        <w:rPr>
          <w:rFonts w:ascii="Times New Roman" w:hAnsi="Times New Roman" w:cs="Times New Roman"/>
          <w:i/>
          <w:color w:val="FF0000"/>
        </w:rPr>
      </w:pPr>
      <w:r w:rsidRPr="00F76F3F">
        <w:rPr>
          <w:rFonts w:ascii="Times New Roman" w:hAnsi="Times New Roman" w:cs="Times New Roman"/>
          <w:i/>
          <w:color w:val="FF0000"/>
        </w:rPr>
        <w:t xml:space="preserve">(Al riguardo si precisa che la quota parte subappaltabile non può eccedere quanto stabilito nell’art. 105 del </w:t>
      </w:r>
      <w:proofErr w:type="spellStart"/>
      <w:r w:rsidRPr="00F76F3F">
        <w:rPr>
          <w:rFonts w:ascii="Times New Roman" w:hAnsi="Times New Roman" w:cs="Times New Roman"/>
          <w:i/>
          <w:color w:val="FF0000"/>
        </w:rPr>
        <w:t>D.lgs</w:t>
      </w:r>
      <w:proofErr w:type="spellEnd"/>
      <w:r w:rsidRPr="00F76F3F">
        <w:rPr>
          <w:rFonts w:ascii="Times New Roman" w:hAnsi="Times New Roman" w:cs="Times New Roman"/>
          <w:i/>
          <w:color w:val="FF0000"/>
        </w:rPr>
        <w:t xml:space="preserve"> n. 50/2016)</w:t>
      </w:r>
    </w:p>
    <w:p w:rsidR="00777A6E" w:rsidRPr="00F76F3F" w:rsidRDefault="00777A6E" w:rsidP="00777A6E">
      <w:pPr>
        <w:jc w:val="both"/>
        <w:rPr>
          <w:rFonts w:ascii="Times New Roman" w:hAnsi="Times New Roman" w:cs="Times New Roman"/>
          <w:b/>
        </w:rPr>
      </w:pPr>
      <w:r w:rsidRPr="00F76F3F">
        <w:rPr>
          <w:rFonts w:ascii="Times New Roman" w:hAnsi="Times New Roman" w:cs="Times New Roman"/>
          <w:b/>
        </w:rPr>
        <w:t>E pertanto, ai sensi dell’art. 105, comma 6 del D.lgs. 50/2016, indica la seguente terna di subappaltatori:</w:t>
      </w:r>
    </w:p>
    <w:tbl>
      <w:tblPr>
        <w:tblW w:w="895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
        <w:gridCol w:w="3671"/>
        <w:gridCol w:w="2336"/>
        <w:gridCol w:w="2492"/>
      </w:tblGrid>
      <w:tr w:rsidR="00777A6E" w:rsidRPr="00F76F3F" w:rsidTr="00A629A4">
        <w:tc>
          <w:tcPr>
            <w:tcW w:w="460" w:type="dxa"/>
            <w:tcBorders>
              <w:bottom w:val="single" w:sz="4" w:space="0" w:color="auto"/>
              <w:right w:val="dotted" w:sz="4" w:space="0" w:color="auto"/>
            </w:tcBorders>
          </w:tcPr>
          <w:p w:rsidR="00777A6E" w:rsidRPr="00F76F3F" w:rsidRDefault="00777A6E" w:rsidP="00A629A4">
            <w:pPr>
              <w:pBdr>
                <w:bar w:val="dotted" w:sz="4" w:color="auto"/>
              </w:pBdr>
              <w:spacing w:before="40" w:after="40" w:line="240" w:lineRule="auto"/>
              <w:jc w:val="center"/>
              <w:rPr>
                <w:rFonts w:ascii="Times New Roman" w:eastAsia="Times New Roman" w:hAnsi="Times New Roman" w:cs="Times New Roman"/>
                <w:i/>
                <w:lang w:eastAsia="it-IT"/>
              </w:rPr>
            </w:pPr>
          </w:p>
        </w:tc>
        <w:tc>
          <w:tcPr>
            <w:tcW w:w="3671" w:type="dxa"/>
            <w:tcBorders>
              <w:left w:val="dotted" w:sz="4" w:space="0" w:color="auto"/>
              <w:bottom w:val="single" w:sz="4" w:space="0" w:color="auto"/>
              <w:right w:val="dotted" w:sz="4" w:space="0" w:color="auto"/>
            </w:tcBorders>
          </w:tcPr>
          <w:p w:rsidR="00777A6E" w:rsidRPr="00F76F3F" w:rsidRDefault="00777A6E" w:rsidP="00A629A4">
            <w:pPr>
              <w:pBdr>
                <w:bar w:val="dotted" w:sz="4" w:color="auto"/>
              </w:pBdr>
              <w:spacing w:before="40" w:after="40" w:line="240" w:lineRule="auto"/>
              <w:jc w:val="center"/>
              <w:rPr>
                <w:rFonts w:ascii="Times New Roman" w:eastAsia="Times New Roman" w:hAnsi="Times New Roman" w:cs="Times New Roman"/>
                <w:i/>
                <w:lang w:eastAsia="it-IT"/>
              </w:rPr>
            </w:pPr>
            <w:r w:rsidRPr="00F76F3F">
              <w:rPr>
                <w:rFonts w:ascii="Times New Roman" w:eastAsia="Times New Roman" w:hAnsi="Times New Roman" w:cs="Times New Roman"/>
                <w:i/>
                <w:lang w:eastAsia="it-IT"/>
              </w:rPr>
              <w:t>Ragione sociale del subappaltatore</w:t>
            </w:r>
          </w:p>
        </w:tc>
        <w:tc>
          <w:tcPr>
            <w:tcW w:w="2336" w:type="dxa"/>
            <w:tcBorders>
              <w:left w:val="dotted" w:sz="4" w:space="0" w:color="auto"/>
              <w:bottom w:val="single" w:sz="4" w:space="0" w:color="auto"/>
              <w:right w:val="dotted" w:sz="4" w:space="0" w:color="auto"/>
            </w:tcBorders>
          </w:tcPr>
          <w:p w:rsidR="00777A6E" w:rsidRPr="00F76F3F" w:rsidRDefault="00777A6E" w:rsidP="00A629A4">
            <w:pPr>
              <w:pBdr>
                <w:bar w:val="dotted" w:sz="4" w:color="auto"/>
              </w:pBdr>
              <w:spacing w:before="40" w:after="40" w:line="240" w:lineRule="auto"/>
              <w:jc w:val="center"/>
              <w:rPr>
                <w:rFonts w:ascii="Times New Roman" w:eastAsia="Times New Roman" w:hAnsi="Times New Roman" w:cs="Times New Roman"/>
                <w:i/>
                <w:lang w:eastAsia="it-IT"/>
              </w:rPr>
            </w:pPr>
            <w:r w:rsidRPr="00F76F3F">
              <w:rPr>
                <w:rFonts w:ascii="Times New Roman" w:eastAsia="Times New Roman" w:hAnsi="Times New Roman" w:cs="Times New Roman"/>
                <w:i/>
                <w:lang w:eastAsia="it-IT"/>
              </w:rPr>
              <w:t>Sede</w:t>
            </w:r>
          </w:p>
        </w:tc>
        <w:tc>
          <w:tcPr>
            <w:tcW w:w="2492" w:type="dxa"/>
            <w:tcBorders>
              <w:left w:val="dotted" w:sz="4" w:space="0" w:color="auto"/>
              <w:bottom w:val="single" w:sz="4" w:space="0" w:color="auto"/>
            </w:tcBorders>
          </w:tcPr>
          <w:p w:rsidR="00777A6E" w:rsidRPr="00F76F3F" w:rsidRDefault="00777A6E" w:rsidP="00A629A4">
            <w:pPr>
              <w:pBdr>
                <w:bar w:val="dotted" w:sz="4" w:color="auto"/>
              </w:pBdr>
              <w:spacing w:before="40" w:after="40" w:line="240" w:lineRule="auto"/>
              <w:jc w:val="center"/>
              <w:rPr>
                <w:rFonts w:ascii="Times New Roman" w:eastAsia="Times New Roman" w:hAnsi="Times New Roman" w:cs="Times New Roman"/>
                <w:i/>
                <w:lang w:eastAsia="it-IT"/>
              </w:rPr>
            </w:pPr>
            <w:r w:rsidRPr="00F76F3F">
              <w:rPr>
                <w:rFonts w:ascii="Times New Roman" w:eastAsia="Times New Roman" w:hAnsi="Times New Roman" w:cs="Times New Roman"/>
                <w:i/>
                <w:lang w:eastAsia="it-IT"/>
              </w:rPr>
              <w:t>Codice fiscale</w:t>
            </w:r>
          </w:p>
        </w:tc>
      </w:tr>
      <w:tr w:rsidR="00777A6E" w:rsidRPr="00F76F3F" w:rsidTr="00A629A4">
        <w:tc>
          <w:tcPr>
            <w:tcW w:w="460" w:type="dxa"/>
            <w:tcBorders>
              <w:bottom w:val="dotted" w:sz="4" w:space="0" w:color="auto"/>
              <w:right w:val="dotted" w:sz="4" w:space="0" w:color="auto"/>
            </w:tcBorders>
          </w:tcPr>
          <w:p w:rsidR="00777A6E" w:rsidRPr="00F76F3F" w:rsidRDefault="00777A6E" w:rsidP="00A629A4">
            <w:pPr>
              <w:spacing w:before="40" w:after="40" w:line="240" w:lineRule="auto"/>
              <w:jc w:val="center"/>
              <w:rPr>
                <w:rFonts w:ascii="Times New Roman" w:eastAsia="Times New Roman" w:hAnsi="Times New Roman" w:cs="Times New Roman"/>
                <w:lang w:eastAsia="it-IT"/>
              </w:rPr>
            </w:pPr>
            <w:r w:rsidRPr="00F76F3F">
              <w:rPr>
                <w:rFonts w:ascii="Times New Roman" w:eastAsia="Times New Roman" w:hAnsi="Times New Roman" w:cs="Times New Roman"/>
                <w:lang w:eastAsia="it-IT"/>
              </w:rPr>
              <w:t>1</w:t>
            </w:r>
          </w:p>
        </w:tc>
        <w:tc>
          <w:tcPr>
            <w:tcW w:w="3671" w:type="dxa"/>
            <w:tcBorders>
              <w:left w:val="dotted" w:sz="4" w:space="0" w:color="auto"/>
              <w:bottom w:val="dotted" w:sz="4" w:space="0" w:color="auto"/>
              <w:right w:val="dotted" w:sz="4" w:space="0" w:color="auto"/>
            </w:tcBorders>
          </w:tcPr>
          <w:p w:rsidR="00777A6E" w:rsidRPr="00F76F3F" w:rsidRDefault="00777A6E" w:rsidP="00A629A4">
            <w:pPr>
              <w:spacing w:before="40" w:after="40" w:line="240" w:lineRule="auto"/>
              <w:jc w:val="both"/>
              <w:rPr>
                <w:rFonts w:ascii="Times New Roman" w:eastAsia="Times New Roman" w:hAnsi="Times New Roman" w:cs="Times New Roman"/>
                <w:lang w:eastAsia="it-IT"/>
              </w:rPr>
            </w:pPr>
          </w:p>
        </w:tc>
        <w:tc>
          <w:tcPr>
            <w:tcW w:w="2336" w:type="dxa"/>
            <w:tcBorders>
              <w:left w:val="dotted" w:sz="4" w:space="0" w:color="auto"/>
              <w:bottom w:val="dotted" w:sz="4" w:space="0" w:color="auto"/>
              <w:right w:val="dotted" w:sz="4" w:space="0" w:color="auto"/>
            </w:tcBorders>
          </w:tcPr>
          <w:p w:rsidR="00777A6E" w:rsidRPr="00F76F3F" w:rsidRDefault="00777A6E" w:rsidP="00A629A4">
            <w:pPr>
              <w:spacing w:before="40" w:after="40" w:line="240" w:lineRule="auto"/>
              <w:rPr>
                <w:rFonts w:ascii="Times New Roman" w:eastAsia="Times New Roman" w:hAnsi="Times New Roman" w:cs="Times New Roman"/>
                <w:lang w:eastAsia="it-IT"/>
              </w:rPr>
            </w:pPr>
          </w:p>
        </w:tc>
        <w:tc>
          <w:tcPr>
            <w:tcW w:w="2492" w:type="dxa"/>
            <w:tcBorders>
              <w:left w:val="dotted" w:sz="4" w:space="0" w:color="auto"/>
              <w:bottom w:val="dotted" w:sz="4" w:space="0" w:color="auto"/>
            </w:tcBorders>
          </w:tcPr>
          <w:p w:rsidR="00777A6E" w:rsidRPr="00F76F3F" w:rsidRDefault="00777A6E" w:rsidP="00A629A4">
            <w:pPr>
              <w:spacing w:before="40" w:after="40" w:line="240" w:lineRule="auto"/>
              <w:jc w:val="center"/>
              <w:rPr>
                <w:rFonts w:ascii="Times New Roman" w:eastAsia="Times New Roman" w:hAnsi="Times New Roman" w:cs="Times New Roman"/>
                <w:lang w:eastAsia="it-IT"/>
              </w:rPr>
            </w:pPr>
          </w:p>
        </w:tc>
      </w:tr>
      <w:tr w:rsidR="00777A6E" w:rsidRPr="00F76F3F" w:rsidTr="00A629A4">
        <w:tc>
          <w:tcPr>
            <w:tcW w:w="460" w:type="dxa"/>
            <w:tcBorders>
              <w:top w:val="dotted" w:sz="4" w:space="0" w:color="auto"/>
              <w:bottom w:val="dotted" w:sz="4" w:space="0" w:color="auto"/>
              <w:right w:val="dotted" w:sz="4" w:space="0" w:color="auto"/>
            </w:tcBorders>
          </w:tcPr>
          <w:p w:rsidR="00777A6E" w:rsidRPr="00F76F3F" w:rsidRDefault="00777A6E" w:rsidP="00A629A4">
            <w:pPr>
              <w:spacing w:before="40" w:after="40" w:line="240" w:lineRule="auto"/>
              <w:jc w:val="center"/>
              <w:rPr>
                <w:rFonts w:ascii="Times New Roman" w:eastAsia="Times New Roman" w:hAnsi="Times New Roman" w:cs="Times New Roman"/>
                <w:lang w:eastAsia="it-IT"/>
              </w:rPr>
            </w:pPr>
            <w:r w:rsidRPr="00F76F3F">
              <w:rPr>
                <w:rFonts w:ascii="Times New Roman" w:eastAsia="Times New Roman" w:hAnsi="Times New Roman" w:cs="Times New Roman"/>
                <w:lang w:eastAsia="it-IT"/>
              </w:rPr>
              <w:t>2</w:t>
            </w:r>
          </w:p>
        </w:tc>
        <w:tc>
          <w:tcPr>
            <w:tcW w:w="3671" w:type="dxa"/>
            <w:tcBorders>
              <w:top w:val="dotted" w:sz="4" w:space="0" w:color="auto"/>
              <w:left w:val="dotted" w:sz="4" w:space="0" w:color="auto"/>
              <w:bottom w:val="dotted" w:sz="4" w:space="0" w:color="auto"/>
              <w:right w:val="dotted" w:sz="4" w:space="0" w:color="auto"/>
            </w:tcBorders>
          </w:tcPr>
          <w:p w:rsidR="00777A6E" w:rsidRPr="00F76F3F" w:rsidRDefault="00777A6E" w:rsidP="00A629A4">
            <w:pPr>
              <w:spacing w:before="40" w:after="40" w:line="240" w:lineRule="auto"/>
              <w:jc w:val="both"/>
              <w:rPr>
                <w:rFonts w:ascii="Times New Roman" w:eastAsia="Times New Roman" w:hAnsi="Times New Roman" w:cs="Times New Roman"/>
                <w:lang w:eastAsia="it-IT"/>
              </w:rPr>
            </w:pPr>
          </w:p>
        </w:tc>
        <w:tc>
          <w:tcPr>
            <w:tcW w:w="2336" w:type="dxa"/>
            <w:tcBorders>
              <w:top w:val="dotted" w:sz="4" w:space="0" w:color="auto"/>
              <w:left w:val="dotted" w:sz="4" w:space="0" w:color="auto"/>
              <w:bottom w:val="dotted" w:sz="4" w:space="0" w:color="auto"/>
              <w:right w:val="dotted" w:sz="4" w:space="0" w:color="auto"/>
            </w:tcBorders>
          </w:tcPr>
          <w:p w:rsidR="00777A6E" w:rsidRPr="00F76F3F" w:rsidRDefault="00777A6E" w:rsidP="00A629A4">
            <w:pPr>
              <w:spacing w:before="40" w:after="40" w:line="240" w:lineRule="auto"/>
              <w:rPr>
                <w:rFonts w:ascii="Times New Roman" w:eastAsia="Times New Roman" w:hAnsi="Times New Roman" w:cs="Times New Roman"/>
                <w:lang w:eastAsia="it-IT"/>
              </w:rPr>
            </w:pPr>
          </w:p>
        </w:tc>
        <w:tc>
          <w:tcPr>
            <w:tcW w:w="2492" w:type="dxa"/>
            <w:tcBorders>
              <w:top w:val="dotted" w:sz="4" w:space="0" w:color="auto"/>
              <w:left w:val="dotted" w:sz="4" w:space="0" w:color="auto"/>
              <w:bottom w:val="dotted" w:sz="4" w:space="0" w:color="auto"/>
            </w:tcBorders>
          </w:tcPr>
          <w:p w:rsidR="00777A6E" w:rsidRPr="00F76F3F" w:rsidRDefault="00777A6E" w:rsidP="00A629A4">
            <w:pPr>
              <w:spacing w:before="40" w:after="40" w:line="240" w:lineRule="auto"/>
              <w:jc w:val="center"/>
              <w:rPr>
                <w:rFonts w:ascii="Times New Roman" w:eastAsia="Times New Roman" w:hAnsi="Times New Roman" w:cs="Times New Roman"/>
                <w:lang w:eastAsia="it-IT"/>
              </w:rPr>
            </w:pPr>
          </w:p>
        </w:tc>
      </w:tr>
      <w:tr w:rsidR="00777A6E" w:rsidRPr="00BC4A70" w:rsidTr="00A629A4">
        <w:tc>
          <w:tcPr>
            <w:tcW w:w="460" w:type="dxa"/>
            <w:tcBorders>
              <w:top w:val="dotted" w:sz="4" w:space="0" w:color="auto"/>
              <w:right w:val="dotted" w:sz="4" w:space="0" w:color="auto"/>
            </w:tcBorders>
          </w:tcPr>
          <w:p w:rsidR="00777A6E" w:rsidRPr="00F76F3F" w:rsidRDefault="00777A6E" w:rsidP="00A629A4">
            <w:pPr>
              <w:spacing w:before="40" w:after="40" w:line="240" w:lineRule="auto"/>
              <w:jc w:val="center"/>
              <w:rPr>
                <w:rFonts w:ascii="Times New Roman" w:eastAsia="Times New Roman" w:hAnsi="Times New Roman" w:cs="Times New Roman"/>
                <w:lang w:eastAsia="it-IT"/>
              </w:rPr>
            </w:pPr>
            <w:r w:rsidRPr="00F76F3F">
              <w:rPr>
                <w:rFonts w:ascii="Times New Roman" w:eastAsia="Times New Roman" w:hAnsi="Times New Roman" w:cs="Times New Roman"/>
                <w:lang w:eastAsia="it-IT"/>
              </w:rPr>
              <w:t>3</w:t>
            </w:r>
          </w:p>
        </w:tc>
        <w:tc>
          <w:tcPr>
            <w:tcW w:w="3671" w:type="dxa"/>
            <w:tcBorders>
              <w:top w:val="dotted" w:sz="4" w:space="0" w:color="auto"/>
              <w:left w:val="dotted" w:sz="4" w:space="0" w:color="auto"/>
              <w:right w:val="dotted" w:sz="4" w:space="0" w:color="auto"/>
            </w:tcBorders>
          </w:tcPr>
          <w:p w:rsidR="00777A6E" w:rsidRPr="00F76F3F" w:rsidRDefault="00777A6E" w:rsidP="00A629A4">
            <w:pPr>
              <w:spacing w:before="40" w:after="40" w:line="240" w:lineRule="auto"/>
              <w:jc w:val="both"/>
              <w:rPr>
                <w:rFonts w:ascii="Times New Roman" w:eastAsia="Times New Roman" w:hAnsi="Times New Roman" w:cs="Times New Roman"/>
                <w:lang w:eastAsia="it-IT"/>
              </w:rPr>
            </w:pPr>
          </w:p>
        </w:tc>
        <w:tc>
          <w:tcPr>
            <w:tcW w:w="2336" w:type="dxa"/>
            <w:tcBorders>
              <w:top w:val="dotted" w:sz="4" w:space="0" w:color="auto"/>
              <w:left w:val="dotted" w:sz="4" w:space="0" w:color="auto"/>
              <w:right w:val="dotted" w:sz="4" w:space="0" w:color="auto"/>
            </w:tcBorders>
          </w:tcPr>
          <w:p w:rsidR="00777A6E" w:rsidRPr="00F76F3F" w:rsidRDefault="00777A6E" w:rsidP="00A629A4">
            <w:pPr>
              <w:spacing w:before="40" w:after="40" w:line="240" w:lineRule="auto"/>
              <w:rPr>
                <w:rFonts w:ascii="Times New Roman" w:eastAsia="Times New Roman" w:hAnsi="Times New Roman" w:cs="Times New Roman"/>
                <w:lang w:eastAsia="it-IT"/>
              </w:rPr>
            </w:pPr>
          </w:p>
        </w:tc>
        <w:tc>
          <w:tcPr>
            <w:tcW w:w="2492" w:type="dxa"/>
            <w:tcBorders>
              <w:top w:val="dotted" w:sz="4" w:space="0" w:color="auto"/>
              <w:left w:val="dotted" w:sz="4" w:space="0" w:color="auto"/>
            </w:tcBorders>
          </w:tcPr>
          <w:p w:rsidR="00777A6E" w:rsidRPr="00F76F3F" w:rsidRDefault="00777A6E" w:rsidP="00A629A4">
            <w:pPr>
              <w:spacing w:before="40" w:after="40" w:line="240" w:lineRule="auto"/>
              <w:jc w:val="center"/>
              <w:rPr>
                <w:rFonts w:ascii="Times New Roman" w:eastAsia="Times New Roman" w:hAnsi="Times New Roman" w:cs="Times New Roman"/>
                <w:lang w:eastAsia="it-IT"/>
              </w:rPr>
            </w:pPr>
          </w:p>
        </w:tc>
      </w:tr>
    </w:tbl>
    <w:p w:rsidR="00C52555" w:rsidRPr="00F76F3F" w:rsidRDefault="00C52555" w:rsidP="00571AA0">
      <w:pPr>
        <w:jc w:val="both"/>
        <w:rPr>
          <w:rFonts w:ascii="Times New Roman" w:hAnsi="Times New Roman" w:cs="Times New Roman"/>
          <w:b/>
        </w:rPr>
      </w:pPr>
      <w:proofErr w:type="gramStart"/>
      <w:r w:rsidRPr="00F76F3F">
        <w:rPr>
          <w:rFonts w:ascii="Times New Roman" w:hAnsi="Times New Roman" w:cs="Times New Roman"/>
          <w:b/>
        </w:rPr>
        <w:t>oppure</w:t>
      </w:r>
      <w:proofErr w:type="gramEnd"/>
    </w:p>
    <w:p w:rsidR="00C52555" w:rsidRPr="00F76F3F" w:rsidRDefault="00C52555" w:rsidP="00C52555">
      <w:pPr>
        <w:ind w:firstLine="284"/>
        <w:jc w:val="both"/>
        <w:rPr>
          <w:rFonts w:ascii="Times New Roman" w:hAnsi="Times New Roman" w:cs="Times New Roman"/>
          <w:b/>
        </w:rPr>
      </w:pPr>
      <w:r w:rsidRPr="00F76F3F">
        <w:rPr>
          <w:rFonts w:ascii="Times New Roman" w:eastAsia="Times New Roman" w:hAnsi="Times New Roman" w:cs="Times New Roman"/>
          <w:lang w:eastAsia="it-IT"/>
        </w:rPr>
        <w:t>□</w:t>
      </w:r>
      <w:r w:rsidRPr="00F76F3F">
        <w:rPr>
          <w:rFonts w:ascii="Times New Roman" w:eastAsia="Times New Roman" w:hAnsi="Times New Roman" w:cs="Times New Roman"/>
          <w:lang w:eastAsia="it-IT"/>
        </w:rPr>
        <w:tab/>
      </w:r>
      <w:r w:rsidRPr="00F76F3F">
        <w:rPr>
          <w:rFonts w:ascii="Times New Roman" w:hAnsi="Times New Roman" w:cs="Times New Roman"/>
          <w:b/>
        </w:rPr>
        <w:t>che non intende avvalersi del subappalto</w:t>
      </w:r>
    </w:p>
    <w:p w:rsidR="0038134D" w:rsidRPr="00F76F3F" w:rsidRDefault="00060AEA" w:rsidP="00F76F3F">
      <w:pPr>
        <w:tabs>
          <w:tab w:val="left" w:pos="1068"/>
        </w:tabs>
        <w:spacing w:after="0" w:line="240" w:lineRule="auto"/>
        <w:ind w:left="284" w:hanging="284"/>
        <w:jc w:val="both"/>
        <w:rPr>
          <w:rFonts w:ascii="Times New Roman" w:eastAsia="Times New Roman" w:hAnsi="Times New Roman" w:cs="Times New Roman"/>
          <w:i/>
          <w:iCs/>
          <w:color w:val="FF0000"/>
          <w:lang w:eastAsia="it-IT"/>
        </w:rPr>
      </w:pPr>
      <w:r w:rsidRPr="00F76F3F">
        <w:rPr>
          <w:rFonts w:ascii="Times New Roman" w:eastAsia="Times New Roman" w:hAnsi="Times New Roman" w:cs="Times New Roman"/>
          <w:i/>
          <w:iCs/>
          <w:color w:val="FF0000"/>
          <w:lang w:eastAsia="it-IT"/>
        </w:rPr>
        <w:t>(</w:t>
      </w:r>
      <w:proofErr w:type="gramStart"/>
      <w:r w:rsidRPr="00F76F3F">
        <w:rPr>
          <w:rFonts w:ascii="Times New Roman" w:eastAsia="Times New Roman" w:hAnsi="Times New Roman" w:cs="Times New Roman"/>
          <w:i/>
          <w:iCs/>
          <w:color w:val="FF0000"/>
          <w:lang w:eastAsia="it-IT"/>
        </w:rPr>
        <w:t>in</w:t>
      </w:r>
      <w:proofErr w:type="gramEnd"/>
      <w:r w:rsidRPr="00F76F3F">
        <w:rPr>
          <w:rFonts w:ascii="Times New Roman" w:eastAsia="Times New Roman" w:hAnsi="Times New Roman" w:cs="Times New Roman"/>
          <w:i/>
          <w:iCs/>
          <w:color w:val="FF0000"/>
          <w:lang w:eastAsia="it-IT"/>
        </w:rPr>
        <w:t xml:space="preserve"> caso di </w:t>
      </w:r>
      <w:r w:rsidR="0038134D" w:rsidRPr="00F76F3F">
        <w:rPr>
          <w:rFonts w:ascii="Times New Roman" w:eastAsia="Times New Roman" w:hAnsi="Times New Roman" w:cs="Times New Roman"/>
          <w:i/>
          <w:iCs/>
          <w:color w:val="FF0000"/>
          <w:lang w:eastAsia="it-IT"/>
        </w:rPr>
        <w:t xml:space="preserve">impresa mandante </w:t>
      </w:r>
      <w:r w:rsidR="00857B8B" w:rsidRPr="00F76F3F">
        <w:rPr>
          <w:rFonts w:ascii="Times New Roman" w:hAnsi="Times New Roman" w:cs="Times New Roman"/>
          <w:i/>
          <w:color w:val="FF0000"/>
        </w:rPr>
        <w:t xml:space="preserve">in associazione o consorzio o GEIE </w:t>
      </w:r>
      <w:r w:rsidR="00F76F3F" w:rsidRPr="00F76F3F">
        <w:rPr>
          <w:rFonts w:ascii="Times New Roman" w:hAnsi="Times New Roman" w:cs="Times New Roman"/>
          <w:i/>
          <w:color w:val="FF0000"/>
        </w:rPr>
        <w:t>o rete d’impresa</w:t>
      </w:r>
      <w:r w:rsidR="003313A7" w:rsidRPr="00F76F3F">
        <w:rPr>
          <w:rFonts w:ascii="Times New Roman" w:eastAsia="Times New Roman" w:hAnsi="Times New Roman" w:cs="Times New Roman"/>
          <w:i/>
          <w:iCs/>
          <w:color w:val="FF0000"/>
          <w:lang w:eastAsia="it-IT"/>
        </w:rPr>
        <w:t>)</w:t>
      </w:r>
      <w:r w:rsidR="00F76F3F" w:rsidRPr="00F76F3F">
        <w:rPr>
          <w:rFonts w:ascii="Times New Roman" w:eastAsia="Times New Roman" w:hAnsi="Times New Roman" w:cs="Times New Roman"/>
          <w:i/>
          <w:iCs/>
          <w:color w:val="FF0000"/>
          <w:lang w:eastAsia="it-IT"/>
        </w:rPr>
        <w:t xml:space="preserve"> </w:t>
      </w:r>
      <w:r w:rsidR="00857B8B" w:rsidRPr="00F76F3F">
        <w:rPr>
          <w:rFonts w:ascii="Times New Roman" w:hAnsi="Times New Roman" w:cs="Times New Roman"/>
          <w:i/>
          <w:color w:val="FF0000"/>
        </w:rPr>
        <w:t>non ancora costituito</w:t>
      </w:r>
      <w:r w:rsidR="00777A6E" w:rsidRPr="00F76F3F">
        <w:rPr>
          <w:rFonts w:ascii="Times New Roman" w:hAnsi="Times New Roman" w:cs="Times New Roman"/>
          <w:i/>
          <w:color w:val="FF0000"/>
        </w:rPr>
        <w:t xml:space="preserve"> </w:t>
      </w:r>
    </w:p>
    <w:p w:rsidR="0038134D" w:rsidRPr="00F76F3F" w:rsidRDefault="00F04ED5" w:rsidP="00F76F3F">
      <w:pPr>
        <w:spacing w:after="60" w:line="240" w:lineRule="auto"/>
        <w:ind w:left="284" w:hanging="284"/>
        <w:jc w:val="both"/>
        <w:rPr>
          <w:rFonts w:ascii="Times New Roman" w:eastAsia="Times New Roman" w:hAnsi="Times New Roman" w:cs="Times New Roman"/>
          <w:lang w:eastAsia="it-IT"/>
        </w:rPr>
      </w:pPr>
      <w:r w:rsidRPr="00F76F3F">
        <w:rPr>
          <w:rFonts w:ascii="Times New Roman" w:eastAsia="Times New Roman" w:hAnsi="Times New Roman" w:cs="Times New Roman"/>
          <w:lang w:eastAsia="it-IT"/>
        </w:rPr>
        <w:t xml:space="preserve">□ </w:t>
      </w:r>
      <w:r w:rsidR="0038134D" w:rsidRPr="00F76F3F">
        <w:rPr>
          <w:rFonts w:ascii="Times New Roman" w:eastAsia="Times New Roman" w:hAnsi="Times New Roman" w:cs="Times New Roman"/>
          <w:lang w:eastAsia="it-IT"/>
        </w:rPr>
        <w:t>che, fermi restando i divieti, i limiti e le condizioni di legge, il subappalto è dichiarato a cura dell’impresa mandataria</w:t>
      </w:r>
      <w:r w:rsidR="00060AEA" w:rsidRPr="00F76F3F">
        <w:rPr>
          <w:rFonts w:ascii="Times New Roman" w:eastAsia="Times New Roman" w:hAnsi="Times New Roman" w:cs="Times New Roman"/>
          <w:lang w:eastAsia="it-IT"/>
        </w:rPr>
        <w:t>/capogruppo/organo comune.</w:t>
      </w:r>
      <w:bookmarkStart w:id="1" w:name="_GoBack"/>
      <w:bookmarkEnd w:id="1"/>
    </w:p>
    <w:p w:rsidR="003D1104" w:rsidRPr="00BC4A70" w:rsidRDefault="003D1104" w:rsidP="00C24B11">
      <w:pPr>
        <w:jc w:val="center"/>
        <w:rPr>
          <w:rFonts w:ascii="Times New Roman" w:hAnsi="Times New Roman" w:cs="Times New Roman"/>
          <w:b/>
          <w:highlight w:val="yellow"/>
        </w:rPr>
      </w:pPr>
    </w:p>
    <w:p w:rsidR="00A629A4" w:rsidRPr="00D7527E" w:rsidRDefault="003D1104" w:rsidP="00C24B11">
      <w:pPr>
        <w:jc w:val="center"/>
        <w:rPr>
          <w:rFonts w:ascii="Times New Roman" w:hAnsi="Times New Roman" w:cs="Times New Roman"/>
          <w:b/>
        </w:rPr>
      </w:pPr>
      <w:r w:rsidRPr="00D7527E">
        <w:rPr>
          <w:rFonts w:ascii="Times New Roman" w:hAnsi="Times New Roman" w:cs="Times New Roman"/>
          <w:b/>
        </w:rPr>
        <w:t xml:space="preserve">DICHIARA </w:t>
      </w:r>
      <w:r w:rsidR="00A432DE" w:rsidRPr="00D7527E">
        <w:rPr>
          <w:rFonts w:ascii="Times New Roman" w:hAnsi="Times New Roman" w:cs="Times New Roman"/>
          <w:b/>
        </w:rPr>
        <w:t>INOLTRE:</w:t>
      </w:r>
    </w:p>
    <w:p w:rsidR="00704773" w:rsidRPr="00DB3E4C" w:rsidRDefault="00704773" w:rsidP="00F76F3F">
      <w:pPr>
        <w:pStyle w:val="Paragrafoelenco"/>
        <w:numPr>
          <w:ilvl w:val="0"/>
          <w:numId w:val="7"/>
        </w:numPr>
        <w:autoSpaceDE w:val="0"/>
        <w:autoSpaceDN w:val="0"/>
        <w:adjustRightInd w:val="0"/>
        <w:spacing w:before="120" w:after="0" w:line="240" w:lineRule="auto"/>
        <w:ind w:left="358" w:hanging="369"/>
        <w:contextualSpacing w:val="0"/>
        <w:jc w:val="both"/>
        <w:rPr>
          <w:rFonts w:ascii="Times New Roman" w:hAnsi="Times New Roman" w:cs="Times New Roman"/>
        </w:rPr>
      </w:pPr>
      <w:proofErr w:type="gramStart"/>
      <w:r w:rsidRPr="00D7527E">
        <w:rPr>
          <w:rFonts w:ascii="Times New Roman" w:hAnsi="Times New Roman" w:cs="Times New Roman"/>
        </w:rPr>
        <w:t>di</w:t>
      </w:r>
      <w:proofErr w:type="gramEnd"/>
      <w:r w:rsidRPr="00D7527E">
        <w:rPr>
          <w:rFonts w:ascii="Times New Roman" w:hAnsi="Times New Roman" w:cs="Times New Roman"/>
        </w:rPr>
        <w:t xml:space="preserve"> essersi recato sui luoghi dove devono essere effettuati i lavori e di aver preso conoscenza delle condizioni locali, nonché di tutte le circostanze generali e particolari che possono aver influito sulla determinazione dei prezzi e delle condizioni contrattuali e di possedere </w:t>
      </w:r>
      <w:r w:rsidRPr="00DB3E4C">
        <w:rPr>
          <w:rFonts w:ascii="Times New Roman" w:hAnsi="Times New Roman" w:cs="Times New Roman"/>
        </w:rPr>
        <w:t>l’attrezzatura necessaria per l’esecuzione dei lavori;</w:t>
      </w:r>
    </w:p>
    <w:p w:rsidR="00704773" w:rsidRPr="00F76F3F" w:rsidRDefault="00704773" w:rsidP="00F76F3F">
      <w:pPr>
        <w:pStyle w:val="Paragrafoelenco"/>
        <w:numPr>
          <w:ilvl w:val="0"/>
          <w:numId w:val="7"/>
        </w:numPr>
        <w:autoSpaceDE w:val="0"/>
        <w:autoSpaceDN w:val="0"/>
        <w:adjustRightInd w:val="0"/>
        <w:spacing w:before="120" w:after="0" w:line="240" w:lineRule="auto"/>
        <w:ind w:left="358" w:hanging="369"/>
        <w:contextualSpacing w:val="0"/>
        <w:jc w:val="both"/>
        <w:rPr>
          <w:rFonts w:ascii="Times New Roman" w:hAnsi="Times New Roman" w:cs="Times New Roman"/>
        </w:rPr>
      </w:pPr>
      <w:proofErr w:type="gramStart"/>
      <w:r w:rsidRPr="00F76F3F">
        <w:rPr>
          <w:rFonts w:ascii="Times New Roman" w:hAnsi="Times New Roman" w:cs="Times New Roman"/>
        </w:rPr>
        <w:t>di</w:t>
      </w:r>
      <w:proofErr w:type="gramEnd"/>
      <w:r w:rsidRPr="00F76F3F">
        <w:rPr>
          <w:rFonts w:ascii="Times New Roman" w:hAnsi="Times New Roman" w:cs="Times New Roman"/>
        </w:rPr>
        <w:t xml:space="preserve"> aver preso visione ed accettare incondizionatamente i patti e le condizioni contenute nel disciplinare di gara e nel progetto posto a base di gara;</w:t>
      </w:r>
    </w:p>
    <w:p w:rsidR="00704773" w:rsidRPr="00F76F3F" w:rsidRDefault="00704773" w:rsidP="00F76F3F">
      <w:pPr>
        <w:pStyle w:val="Paragrafoelenco"/>
        <w:numPr>
          <w:ilvl w:val="0"/>
          <w:numId w:val="7"/>
        </w:numPr>
        <w:autoSpaceDE w:val="0"/>
        <w:autoSpaceDN w:val="0"/>
        <w:adjustRightInd w:val="0"/>
        <w:spacing w:before="120" w:after="0" w:line="240" w:lineRule="auto"/>
        <w:ind w:left="358" w:hanging="369"/>
        <w:contextualSpacing w:val="0"/>
        <w:jc w:val="both"/>
        <w:rPr>
          <w:rFonts w:ascii="Times New Roman" w:hAnsi="Times New Roman" w:cs="Times New Roman"/>
        </w:rPr>
      </w:pPr>
      <w:proofErr w:type="gramStart"/>
      <w:r w:rsidRPr="00F76F3F">
        <w:rPr>
          <w:rFonts w:ascii="Times New Roman" w:hAnsi="Times New Roman" w:cs="Times New Roman"/>
        </w:rPr>
        <w:lastRenderedPageBreak/>
        <w:t>che</w:t>
      </w:r>
      <w:proofErr w:type="gramEnd"/>
      <w:r w:rsidRPr="00F76F3F">
        <w:rPr>
          <w:rFonts w:ascii="Times New Roman" w:hAnsi="Times New Roman" w:cs="Times New Roman"/>
        </w:rPr>
        <w:t xml:space="preserve"> tutti i documenti di appalto sono sufficienti ed atti ad individuare completamente i lavori oggetto dell’appalto ed a consentire l’esatta valutazione di tutte le prestazioni e relativi oneri connessi, conseguenti e necessari per l’esecuzione a regola d’arte dei lavori;</w:t>
      </w:r>
    </w:p>
    <w:p w:rsidR="00704773" w:rsidRPr="00F76F3F" w:rsidRDefault="00704773" w:rsidP="00F76F3F">
      <w:pPr>
        <w:pStyle w:val="Paragrafoelenco"/>
        <w:numPr>
          <w:ilvl w:val="0"/>
          <w:numId w:val="7"/>
        </w:numPr>
        <w:autoSpaceDE w:val="0"/>
        <w:autoSpaceDN w:val="0"/>
        <w:adjustRightInd w:val="0"/>
        <w:spacing w:before="120" w:after="0" w:line="240" w:lineRule="auto"/>
        <w:ind w:left="358" w:hanging="369"/>
        <w:contextualSpacing w:val="0"/>
        <w:jc w:val="both"/>
        <w:rPr>
          <w:rFonts w:ascii="Times New Roman" w:hAnsi="Times New Roman" w:cs="Times New Roman"/>
        </w:rPr>
      </w:pPr>
      <w:proofErr w:type="gramStart"/>
      <w:r w:rsidRPr="00F76F3F">
        <w:rPr>
          <w:rFonts w:ascii="Times New Roman" w:hAnsi="Times New Roman" w:cs="Times New Roman"/>
        </w:rPr>
        <w:t>di</w:t>
      </w:r>
      <w:proofErr w:type="gramEnd"/>
      <w:r w:rsidRPr="00F76F3F">
        <w:rPr>
          <w:rFonts w:ascii="Times New Roman" w:hAnsi="Times New Roman" w:cs="Times New Roman"/>
        </w:rPr>
        <w:t xml:space="preserve"> valutare remunerativa la propria offerta e che i prezzi progettuali sono pienamente congrui;</w:t>
      </w:r>
    </w:p>
    <w:p w:rsidR="00704773" w:rsidRPr="00513DC5" w:rsidRDefault="00704773" w:rsidP="00F76F3F">
      <w:pPr>
        <w:pStyle w:val="Paragrafoelenco"/>
        <w:numPr>
          <w:ilvl w:val="0"/>
          <w:numId w:val="7"/>
        </w:numPr>
        <w:autoSpaceDE w:val="0"/>
        <w:autoSpaceDN w:val="0"/>
        <w:adjustRightInd w:val="0"/>
        <w:spacing w:before="120" w:after="0" w:line="240" w:lineRule="auto"/>
        <w:ind w:left="358" w:hanging="369"/>
        <w:contextualSpacing w:val="0"/>
        <w:jc w:val="both"/>
        <w:rPr>
          <w:rFonts w:ascii="Times New Roman" w:hAnsi="Times New Roman" w:cs="Times New Roman"/>
        </w:rPr>
      </w:pPr>
      <w:proofErr w:type="gramStart"/>
      <w:r w:rsidRPr="00513DC5">
        <w:rPr>
          <w:rFonts w:ascii="Times New Roman" w:hAnsi="Times New Roman" w:cs="Times New Roman"/>
        </w:rPr>
        <w:t>di</w:t>
      </w:r>
      <w:proofErr w:type="gramEnd"/>
      <w:r w:rsidRPr="00513DC5">
        <w:rPr>
          <w:rFonts w:ascii="Times New Roman" w:hAnsi="Times New Roman" w:cs="Times New Roman"/>
        </w:rPr>
        <w:t xml:space="preserve"> possedere tutte le abilitazioni previste dalla vigente normativa per i lavori oggetto dell’appalto;</w:t>
      </w:r>
    </w:p>
    <w:p w:rsidR="00704773" w:rsidRPr="00DB23F2" w:rsidRDefault="00704773" w:rsidP="00F76F3F">
      <w:pPr>
        <w:pStyle w:val="Paragrafoelenco"/>
        <w:numPr>
          <w:ilvl w:val="0"/>
          <w:numId w:val="7"/>
        </w:numPr>
        <w:autoSpaceDE w:val="0"/>
        <w:autoSpaceDN w:val="0"/>
        <w:adjustRightInd w:val="0"/>
        <w:spacing w:before="120" w:after="0" w:line="240" w:lineRule="auto"/>
        <w:ind w:left="358" w:hanging="369"/>
        <w:contextualSpacing w:val="0"/>
        <w:jc w:val="both"/>
        <w:rPr>
          <w:rFonts w:ascii="Times New Roman" w:hAnsi="Times New Roman" w:cs="Times New Roman"/>
        </w:rPr>
      </w:pPr>
      <w:proofErr w:type="gramStart"/>
      <w:r w:rsidRPr="00DB23F2">
        <w:rPr>
          <w:rFonts w:ascii="Times New Roman" w:hAnsi="Times New Roman" w:cs="Times New Roman"/>
        </w:rPr>
        <w:t>di</w:t>
      </w:r>
      <w:proofErr w:type="gramEnd"/>
      <w:r w:rsidRPr="00DB23F2">
        <w:rPr>
          <w:rFonts w:ascii="Times New Roman" w:hAnsi="Times New Roman" w:cs="Times New Roman"/>
        </w:rPr>
        <w:t xml:space="preserve"> obbligarsi ad attuare a favore dei lavoratori dipendenti e se cooperativa anche verso i soci, condizioni normative e retributive non inferiori a quelle risultanti dai contratti di lavoro e dagli accordi locali integrativi degli stessi, applicabili alla data dell’offerta alla categoria e nella località in cui si svolgono i lavori ed a rispettare le norme e procedure previste dalla L. 19.3.90, n. 55 e </w:t>
      </w:r>
      <w:proofErr w:type="spellStart"/>
      <w:r w:rsidRPr="00DB23F2">
        <w:rPr>
          <w:rFonts w:ascii="Times New Roman" w:hAnsi="Times New Roman" w:cs="Times New Roman"/>
        </w:rPr>
        <w:t>s.m.i.</w:t>
      </w:r>
      <w:proofErr w:type="spellEnd"/>
      <w:r w:rsidRPr="00DB23F2">
        <w:rPr>
          <w:rFonts w:ascii="Times New Roman" w:hAnsi="Times New Roman" w:cs="Times New Roman"/>
        </w:rPr>
        <w:t>;</w:t>
      </w:r>
    </w:p>
    <w:p w:rsidR="00704773" w:rsidRPr="00DB3E4C" w:rsidRDefault="00704773" w:rsidP="00513DC5">
      <w:pPr>
        <w:pStyle w:val="Paragrafoelenco"/>
        <w:numPr>
          <w:ilvl w:val="0"/>
          <w:numId w:val="7"/>
        </w:numPr>
        <w:autoSpaceDE w:val="0"/>
        <w:autoSpaceDN w:val="0"/>
        <w:adjustRightInd w:val="0"/>
        <w:spacing w:before="120" w:after="0" w:line="240" w:lineRule="auto"/>
        <w:ind w:left="358" w:hanging="369"/>
        <w:contextualSpacing w:val="0"/>
        <w:jc w:val="both"/>
        <w:rPr>
          <w:rFonts w:ascii="Times New Roman" w:hAnsi="Times New Roman" w:cs="Times New Roman"/>
        </w:rPr>
      </w:pPr>
      <w:proofErr w:type="gramStart"/>
      <w:r w:rsidRPr="00DB3E4C">
        <w:rPr>
          <w:rFonts w:ascii="Times New Roman" w:hAnsi="Times New Roman" w:cs="Times New Roman"/>
        </w:rPr>
        <w:t>di</w:t>
      </w:r>
      <w:proofErr w:type="gramEnd"/>
      <w:r w:rsidRPr="00DB3E4C">
        <w:rPr>
          <w:rFonts w:ascii="Times New Roman" w:hAnsi="Times New Roman" w:cs="Times New Roman"/>
        </w:rPr>
        <w:t xml:space="preserve"> aver tenuto conto nell’offerta degli oneri previsti per i piani della sicurezza fisica dei lavoratori;</w:t>
      </w:r>
    </w:p>
    <w:p w:rsidR="00704773" w:rsidRPr="00513DC5" w:rsidRDefault="00704773" w:rsidP="00513DC5">
      <w:pPr>
        <w:pStyle w:val="Paragrafoelenco"/>
        <w:numPr>
          <w:ilvl w:val="0"/>
          <w:numId w:val="7"/>
        </w:numPr>
        <w:autoSpaceDE w:val="0"/>
        <w:autoSpaceDN w:val="0"/>
        <w:adjustRightInd w:val="0"/>
        <w:spacing w:before="120" w:after="0" w:line="240" w:lineRule="auto"/>
        <w:ind w:left="358" w:hanging="369"/>
        <w:contextualSpacing w:val="0"/>
        <w:jc w:val="both"/>
        <w:rPr>
          <w:rFonts w:ascii="Times New Roman" w:hAnsi="Times New Roman" w:cs="Times New Roman"/>
        </w:rPr>
      </w:pPr>
      <w:r w:rsidRPr="00513DC5">
        <w:rPr>
          <w:rFonts w:ascii="Times New Roman" w:hAnsi="Times New Roman" w:cs="Times New Roman"/>
          <w:sz w:val="28"/>
        </w:rPr>
        <w:t>□</w:t>
      </w:r>
      <w:r w:rsidRPr="00513DC5">
        <w:rPr>
          <w:rFonts w:ascii="Times New Roman" w:hAnsi="Times New Roman" w:cs="Times New Roman"/>
        </w:rPr>
        <w:t xml:space="preserve"> di non essersi avvalsi di piani individuali di emersione del lavoro sommerso di cui alla L. n. 383/2001</w:t>
      </w:r>
    </w:p>
    <w:p w:rsidR="00704773" w:rsidRPr="00BC4A70" w:rsidRDefault="00704773" w:rsidP="00513DC5">
      <w:pPr>
        <w:spacing w:before="120" w:after="120"/>
        <w:ind w:firstLine="357"/>
        <w:rPr>
          <w:rFonts w:ascii="Times New Roman" w:hAnsi="Times New Roman" w:cs="Times New Roman"/>
          <w:highlight w:val="yellow"/>
        </w:rPr>
      </w:pPr>
      <w:r w:rsidRPr="00513DC5">
        <w:rPr>
          <w:rFonts w:ascii="Times New Roman" w:hAnsi="Times New Roman" w:cs="Times New Roman"/>
        </w:rPr>
        <w:t>OPPURE</w:t>
      </w:r>
      <w:r w:rsidRPr="00BC4A70">
        <w:rPr>
          <w:rFonts w:ascii="Times New Roman" w:hAnsi="Times New Roman" w:cs="Times New Roman"/>
          <w:highlight w:val="yellow"/>
        </w:rPr>
        <w:t xml:space="preserve"> </w:t>
      </w:r>
      <w:r w:rsidR="00D96D4C" w:rsidRPr="00BC4A70">
        <w:rPr>
          <w:rFonts w:ascii="Times New Roman" w:hAnsi="Times New Roman" w:cs="Times New Roman"/>
          <w:highlight w:val="yellow"/>
        </w:rPr>
        <w:t xml:space="preserve"> </w:t>
      </w:r>
    </w:p>
    <w:p w:rsidR="00704773" w:rsidRPr="00513DC5" w:rsidRDefault="00704773" w:rsidP="00513DC5">
      <w:pPr>
        <w:ind w:left="426"/>
        <w:rPr>
          <w:rFonts w:ascii="Times New Roman" w:hAnsi="Times New Roman" w:cs="Times New Roman"/>
        </w:rPr>
      </w:pPr>
      <w:r w:rsidRPr="00513DC5">
        <w:rPr>
          <w:rFonts w:ascii="Times New Roman" w:hAnsi="Times New Roman" w:cs="Times New Roman"/>
          <w:sz w:val="28"/>
        </w:rPr>
        <w:t>□</w:t>
      </w:r>
      <w:r w:rsidRPr="00513DC5">
        <w:rPr>
          <w:rFonts w:ascii="Times New Roman" w:hAnsi="Times New Roman" w:cs="Times New Roman"/>
        </w:rPr>
        <w:t xml:space="preserve"> di essersi avvalsi di piani individuali di emersione del lavoro sommerso di cui alla L. n. 383/2001 ma che il periodo di emersione si è concluso;</w:t>
      </w:r>
    </w:p>
    <w:p w:rsidR="003D1104" w:rsidRPr="00513DC5" w:rsidRDefault="003D1104" w:rsidP="00513DC5">
      <w:pPr>
        <w:pStyle w:val="Paragrafoelenco"/>
        <w:numPr>
          <w:ilvl w:val="0"/>
          <w:numId w:val="7"/>
        </w:numPr>
        <w:autoSpaceDE w:val="0"/>
        <w:autoSpaceDN w:val="0"/>
        <w:adjustRightInd w:val="0"/>
        <w:spacing w:before="120" w:after="0" w:line="240" w:lineRule="auto"/>
        <w:ind w:left="358" w:hanging="369"/>
        <w:contextualSpacing w:val="0"/>
        <w:jc w:val="both"/>
        <w:rPr>
          <w:rFonts w:ascii="Times New Roman" w:hAnsi="Times New Roman" w:cs="Times New Roman"/>
        </w:rPr>
      </w:pPr>
      <w:proofErr w:type="gramStart"/>
      <w:r w:rsidRPr="00513DC5">
        <w:rPr>
          <w:rFonts w:ascii="Times New Roman" w:hAnsi="Times New Roman" w:cs="Times New Roman"/>
        </w:rPr>
        <w:t>di</w:t>
      </w:r>
      <w:proofErr w:type="gramEnd"/>
      <w:r w:rsidRPr="00513DC5">
        <w:rPr>
          <w:rFonts w:ascii="Times New Roman" w:hAnsi="Times New Roman" w:cs="Times New Roman"/>
        </w:rPr>
        <w:t xml:space="preserve"> aver adempiuto all’interno della propria azienda, agli obblighi di sicurezza p</w:t>
      </w:r>
      <w:r w:rsidR="008E223C">
        <w:rPr>
          <w:rFonts w:ascii="Times New Roman" w:hAnsi="Times New Roman" w:cs="Times New Roman"/>
        </w:rPr>
        <w:t>revisti dalla vigente normativa;</w:t>
      </w:r>
    </w:p>
    <w:p w:rsidR="00B65AAC" w:rsidRPr="008E223C" w:rsidRDefault="00B65AAC" w:rsidP="00513DC5">
      <w:pPr>
        <w:pStyle w:val="Paragrafoelenco"/>
        <w:numPr>
          <w:ilvl w:val="0"/>
          <w:numId w:val="7"/>
        </w:numPr>
        <w:autoSpaceDE w:val="0"/>
        <w:autoSpaceDN w:val="0"/>
        <w:adjustRightInd w:val="0"/>
        <w:spacing w:before="120" w:after="0" w:line="240" w:lineRule="auto"/>
        <w:ind w:left="358" w:hanging="369"/>
        <w:contextualSpacing w:val="0"/>
        <w:jc w:val="both"/>
        <w:rPr>
          <w:rFonts w:ascii="Times New Roman" w:hAnsi="Times New Roman" w:cs="Times New Roman"/>
        </w:rPr>
      </w:pPr>
      <w:proofErr w:type="gramStart"/>
      <w:r w:rsidRPr="008E223C">
        <w:rPr>
          <w:rFonts w:ascii="Times New Roman" w:hAnsi="Times New Roman" w:cs="Times New Roman"/>
        </w:rPr>
        <w:t>di</w:t>
      </w:r>
      <w:proofErr w:type="gramEnd"/>
      <w:r w:rsidRPr="008E223C">
        <w:rPr>
          <w:rFonts w:ascii="Times New Roman" w:hAnsi="Times New Roman" w:cs="Times New Roman"/>
        </w:rPr>
        <w:t xml:space="preserve"> avere tenuto conto, nel formulare la propria offerta, di eventuali maggiorazioni per lievitazione dei prezzi che dovessero intervenire durante le prestazioni, rinunciando fin d’ora a qualsiasi azione o eccezione in merito, fatte salve quelle previste da disposizioni normative in materia;</w:t>
      </w:r>
    </w:p>
    <w:p w:rsidR="00B65AAC" w:rsidRPr="008E223C" w:rsidRDefault="00B65AAC" w:rsidP="008E223C">
      <w:pPr>
        <w:pStyle w:val="Paragrafoelenco"/>
        <w:numPr>
          <w:ilvl w:val="0"/>
          <w:numId w:val="7"/>
        </w:numPr>
        <w:autoSpaceDE w:val="0"/>
        <w:autoSpaceDN w:val="0"/>
        <w:adjustRightInd w:val="0"/>
        <w:spacing w:before="120" w:after="0" w:line="240" w:lineRule="auto"/>
        <w:ind w:left="358" w:hanging="369"/>
        <w:contextualSpacing w:val="0"/>
        <w:jc w:val="both"/>
        <w:rPr>
          <w:rFonts w:ascii="Times New Roman" w:hAnsi="Times New Roman" w:cs="Times New Roman"/>
        </w:rPr>
      </w:pPr>
      <w:proofErr w:type="gramStart"/>
      <w:r w:rsidRPr="008E223C">
        <w:rPr>
          <w:rFonts w:ascii="Times New Roman" w:hAnsi="Times New Roman" w:cs="Times New Roman"/>
        </w:rPr>
        <w:t>di</w:t>
      </w:r>
      <w:proofErr w:type="gramEnd"/>
      <w:r w:rsidRPr="008E223C">
        <w:rPr>
          <w:rFonts w:ascii="Times New Roman" w:hAnsi="Times New Roman" w:cs="Times New Roman"/>
        </w:rPr>
        <w:t xml:space="preserve"> impegnarsi ad osservare l’obbligo di tracciabilità dei flussi finanziari di cui alla legge 13 agosto 2010, n. 136 e </w:t>
      </w:r>
      <w:proofErr w:type="spellStart"/>
      <w:r w:rsidRPr="008E223C">
        <w:rPr>
          <w:rFonts w:ascii="Times New Roman" w:hAnsi="Times New Roman" w:cs="Times New Roman"/>
        </w:rPr>
        <w:t>smi</w:t>
      </w:r>
      <w:proofErr w:type="spellEnd"/>
      <w:r w:rsidRPr="008E223C">
        <w:rPr>
          <w:rFonts w:ascii="Times New Roman" w:hAnsi="Times New Roman" w:cs="Times New Roman"/>
        </w:rPr>
        <w:t>, a pena di</w:t>
      </w:r>
      <w:r w:rsidR="008E223C">
        <w:rPr>
          <w:rFonts w:ascii="Times New Roman" w:hAnsi="Times New Roman" w:cs="Times New Roman"/>
        </w:rPr>
        <w:t xml:space="preserve"> nullità assoluta del contratto;</w:t>
      </w:r>
    </w:p>
    <w:p w:rsidR="00B65AAC" w:rsidRPr="00DB3E4C" w:rsidRDefault="003A7F40" w:rsidP="008E223C">
      <w:pPr>
        <w:pStyle w:val="Paragrafoelenco"/>
        <w:numPr>
          <w:ilvl w:val="0"/>
          <w:numId w:val="7"/>
        </w:numPr>
        <w:autoSpaceDE w:val="0"/>
        <w:autoSpaceDN w:val="0"/>
        <w:adjustRightInd w:val="0"/>
        <w:spacing w:before="120" w:after="0" w:line="240" w:lineRule="auto"/>
        <w:ind w:left="358" w:hanging="369"/>
        <w:contextualSpacing w:val="0"/>
        <w:jc w:val="both"/>
        <w:rPr>
          <w:rFonts w:ascii="Times New Roman" w:hAnsi="Times New Roman" w:cs="Times New Roman"/>
        </w:rPr>
      </w:pPr>
      <w:r w:rsidRPr="00DB3E4C">
        <w:rPr>
          <w:rFonts w:ascii="Times New Roman" w:hAnsi="Times New Roman" w:cs="Times New Roman"/>
        </w:rPr>
        <w:t>di conoscere ed accettare, in caso di aggiudicazione, tutte le clausole contenute nel Protocollo per la sicurezza nei luoghi di lavoro nella Provincia di Taranto, sottoscritto con la Prefettura di Taranto, in data 28 ottobre 2011 ed in particolare della seguente clausola: “</w:t>
      </w:r>
      <w:r w:rsidRPr="00DB3E4C">
        <w:rPr>
          <w:rFonts w:ascii="Times New Roman" w:hAnsi="Times New Roman" w:cs="Times New Roman"/>
          <w:i/>
        </w:rPr>
        <w:t>All’atto dell’installazione del cantiere, le aziende aggiudicatarie nonché eventuali aziende subappaltatrici si rendono disponibili a ricevere una visita del Comitato paritetico Territoriale (CPT) di Taranto finalizzata alla verifica dei requisiti minimi di sicurezza sul lavoro previsti dal D.lgs. 81/08 nell’ambito delle finalità formative e informative precipuamente riconosciute a tale organismo. Le stesse stazioni appaltanti si impegnano, unitamente alla comunicazione obbligatoria alla DPL e alla ASL, ad informare il CPT della provincia di Taranto in merito alle date di inizio dei lavori relativi alle gare aggiudicate</w:t>
      </w:r>
      <w:r w:rsidRPr="00DB3E4C">
        <w:rPr>
          <w:rFonts w:ascii="Times New Roman" w:hAnsi="Times New Roman" w:cs="Times New Roman"/>
        </w:rPr>
        <w:t>”</w:t>
      </w:r>
      <w:r w:rsidR="00F67EF9" w:rsidRPr="00DB3E4C">
        <w:rPr>
          <w:rFonts w:ascii="Times New Roman" w:hAnsi="Times New Roman" w:cs="Times New Roman"/>
        </w:rPr>
        <w:t xml:space="preserve"> </w:t>
      </w:r>
    </w:p>
    <w:p w:rsidR="008368CD" w:rsidRPr="008E223C" w:rsidRDefault="008368CD" w:rsidP="008E223C">
      <w:pPr>
        <w:pStyle w:val="Paragrafoelenco"/>
        <w:numPr>
          <w:ilvl w:val="0"/>
          <w:numId w:val="7"/>
        </w:numPr>
        <w:autoSpaceDE w:val="0"/>
        <w:autoSpaceDN w:val="0"/>
        <w:adjustRightInd w:val="0"/>
        <w:spacing w:before="120" w:after="0" w:line="240" w:lineRule="auto"/>
        <w:ind w:left="358" w:hanging="369"/>
        <w:contextualSpacing w:val="0"/>
        <w:jc w:val="both"/>
        <w:rPr>
          <w:rFonts w:ascii="Times New Roman" w:hAnsi="Times New Roman" w:cs="Times New Roman"/>
        </w:rPr>
      </w:pPr>
      <w:proofErr w:type="gramStart"/>
      <w:r w:rsidRPr="008E223C">
        <w:rPr>
          <w:rFonts w:ascii="Times New Roman" w:hAnsi="Times New Roman" w:cs="Times New Roman"/>
        </w:rPr>
        <w:t>che</w:t>
      </w:r>
      <w:proofErr w:type="gramEnd"/>
      <w:r w:rsidRPr="008E223C">
        <w:rPr>
          <w:rFonts w:ascii="Times New Roman" w:hAnsi="Times New Roman" w:cs="Times New Roman"/>
        </w:rPr>
        <w:t xml:space="preserve"> il domicilio eletto per le comunicazioni (art. 76, comma 5, del D. </w:t>
      </w:r>
      <w:proofErr w:type="spellStart"/>
      <w:r w:rsidRPr="008E223C">
        <w:rPr>
          <w:rFonts w:ascii="Times New Roman" w:hAnsi="Times New Roman" w:cs="Times New Roman"/>
        </w:rPr>
        <w:t>Lgs</w:t>
      </w:r>
      <w:proofErr w:type="spellEnd"/>
      <w:r w:rsidRPr="008E223C">
        <w:rPr>
          <w:rFonts w:ascii="Times New Roman" w:hAnsi="Times New Roman" w:cs="Times New Roman"/>
        </w:rPr>
        <w:t xml:space="preserve">. </w:t>
      </w:r>
      <w:proofErr w:type="gramStart"/>
      <w:r w:rsidRPr="008E223C">
        <w:rPr>
          <w:rFonts w:ascii="Times New Roman" w:hAnsi="Times New Roman" w:cs="Times New Roman"/>
        </w:rPr>
        <w:t>n</w:t>
      </w:r>
      <w:proofErr w:type="gramEnd"/>
      <w:r w:rsidRPr="008E223C">
        <w:rPr>
          <w:rFonts w:ascii="Times New Roman" w:hAnsi="Times New Roman" w:cs="Times New Roman"/>
        </w:rPr>
        <w:t xml:space="preserve">° 50/2016), </w:t>
      </w:r>
      <w:r w:rsidR="00260081" w:rsidRPr="008E223C">
        <w:rPr>
          <w:rFonts w:ascii="Times New Roman" w:hAnsi="Times New Roman" w:cs="Times New Roman"/>
        </w:rPr>
        <w:t xml:space="preserve">corrispondente all'indirizzo di </w:t>
      </w:r>
      <w:r w:rsidR="00260081" w:rsidRPr="008E223C">
        <w:rPr>
          <w:rFonts w:ascii="Times New Roman" w:hAnsi="Times New Roman" w:cs="Times New Roman"/>
          <w:b/>
          <w:i/>
        </w:rPr>
        <w:t>posta elettronica certificata</w:t>
      </w:r>
      <w:r w:rsidR="00260081" w:rsidRPr="008E223C">
        <w:rPr>
          <w:rFonts w:ascii="Times New Roman" w:hAnsi="Times New Roman" w:cs="Times New Roman"/>
        </w:rPr>
        <w:t xml:space="preserve">, </w:t>
      </w:r>
      <w:r w:rsidRPr="008E223C">
        <w:rPr>
          <w:rFonts w:ascii="Times New Roman" w:hAnsi="Times New Roman" w:cs="Times New Roman"/>
        </w:rPr>
        <w:t>è il seguente ………………………………………………………………………………………</w:t>
      </w:r>
      <w:r w:rsidR="008E223C">
        <w:rPr>
          <w:rFonts w:ascii="Times New Roman" w:hAnsi="Times New Roman" w:cs="Times New Roman"/>
        </w:rPr>
        <w:t>………………</w:t>
      </w:r>
    </w:p>
    <w:p w:rsidR="00260081" w:rsidRPr="008E223C" w:rsidRDefault="00260081" w:rsidP="008E223C">
      <w:pPr>
        <w:pStyle w:val="Paragrafoelenco"/>
        <w:numPr>
          <w:ilvl w:val="0"/>
          <w:numId w:val="7"/>
        </w:numPr>
        <w:autoSpaceDE w:val="0"/>
        <w:autoSpaceDN w:val="0"/>
        <w:adjustRightInd w:val="0"/>
        <w:spacing w:before="120" w:after="0" w:line="240" w:lineRule="auto"/>
        <w:ind w:left="358" w:hanging="500"/>
        <w:contextualSpacing w:val="0"/>
        <w:jc w:val="both"/>
        <w:rPr>
          <w:rFonts w:ascii="Times New Roman" w:hAnsi="Times New Roman" w:cs="Times New Roman"/>
        </w:rPr>
      </w:pPr>
      <w:proofErr w:type="gramStart"/>
      <w:r w:rsidRPr="008E223C">
        <w:rPr>
          <w:rFonts w:ascii="Times New Roman" w:hAnsi="Times New Roman" w:cs="Times New Roman"/>
        </w:rPr>
        <w:t>di</w:t>
      </w:r>
      <w:proofErr w:type="gramEnd"/>
      <w:r w:rsidRPr="008E223C">
        <w:rPr>
          <w:rFonts w:ascii="Times New Roman" w:hAnsi="Times New Roman" w:cs="Times New Roman"/>
        </w:rPr>
        <w:t xml:space="preserve"> impegnarsi a mantenere valida e vincolante l'offerta </w:t>
      </w:r>
      <w:r w:rsidRPr="008E223C">
        <w:rPr>
          <w:rFonts w:ascii="Times New Roman" w:hAnsi="Times New Roman" w:cs="Times New Roman"/>
          <w:b/>
          <w:i/>
        </w:rPr>
        <w:t>per</w:t>
      </w:r>
      <w:r w:rsidR="007A0635" w:rsidRPr="008E223C">
        <w:rPr>
          <w:rFonts w:ascii="Times New Roman" w:hAnsi="Times New Roman" w:cs="Times New Roman"/>
          <w:b/>
          <w:i/>
        </w:rPr>
        <w:t xml:space="preserve"> 180 (centoottanta) giorni</w:t>
      </w:r>
      <w:r w:rsidR="007A0635" w:rsidRPr="008E223C">
        <w:rPr>
          <w:rFonts w:ascii="Times New Roman" w:hAnsi="Times New Roman" w:cs="Times New Roman"/>
        </w:rPr>
        <w:t xml:space="preserve"> </w:t>
      </w:r>
      <w:r w:rsidRPr="008E223C">
        <w:rPr>
          <w:rFonts w:ascii="Times New Roman" w:hAnsi="Times New Roman" w:cs="Times New Roman"/>
        </w:rPr>
        <w:t>consecutivi dalla data di scadenza del termine per la sua presentazione</w:t>
      </w:r>
      <w:r w:rsidR="00F9535E" w:rsidRPr="008E223C">
        <w:rPr>
          <w:rFonts w:ascii="Times New Roman" w:hAnsi="Times New Roman" w:cs="Times New Roman"/>
        </w:rPr>
        <w:t>;</w:t>
      </w:r>
    </w:p>
    <w:p w:rsidR="00260081" w:rsidRPr="008E223C" w:rsidRDefault="00260081" w:rsidP="008E223C">
      <w:pPr>
        <w:pStyle w:val="Paragrafoelenco"/>
        <w:numPr>
          <w:ilvl w:val="0"/>
          <w:numId w:val="7"/>
        </w:numPr>
        <w:autoSpaceDE w:val="0"/>
        <w:autoSpaceDN w:val="0"/>
        <w:adjustRightInd w:val="0"/>
        <w:spacing w:before="120" w:after="0" w:line="240" w:lineRule="auto"/>
        <w:ind w:left="358" w:hanging="500"/>
        <w:contextualSpacing w:val="0"/>
        <w:jc w:val="both"/>
        <w:rPr>
          <w:rFonts w:ascii="Times New Roman" w:hAnsi="Times New Roman" w:cs="Times New Roman"/>
        </w:rPr>
      </w:pPr>
      <w:proofErr w:type="gramStart"/>
      <w:r w:rsidRPr="008E223C">
        <w:rPr>
          <w:rFonts w:ascii="Times New Roman" w:hAnsi="Times New Roman" w:cs="Times New Roman"/>
        </w:rPr>
        <w:t>di</w:t>
      </w:r>
      <w:proofErr w:type="gramEnd"/>
      <w:r w:rsidRPr="008E223C">
        <w:rPr>
          <w:rFonts w:ascii="Times New Roman" w:hAnsi="Times New Roman" w:cs="Times New Roman"/>
        </w:rPr>
        <w:t xml:space="preserve"> accettare, in caso di aggiudicazione, l'esecuzione in</w:t>
      </w:r>
      <w:r w:rsidR="007A0635" w:rsidRPr="008E223C">
        <w:rPr>
          <w:rFonts w:ascii="Times New Roman" w:hAnsi="Times New Roman" w:cs="Times New Roman"/>
        </w:rPr>
        <w:t xml:space="preserve"> via d'urgenza nelle more della </w:t>
      </w:r>
      <w:r w:rsidRPr="008E223C">
        <w:rPr>
          <w:rFonts w:ascii="Times New Roman" w:hAnsi="Times New Roman" w:cs="Times New Roman"/>
        </w:rPr>
        <w:t>stipulazione del contratto;</w:t>
      </w:r>
    </w:p>
    <w:p w:rsidR="00260081" w:rsidRDefault="00260081" w:rsidP="008E223C">
      <w:pPr>
        <w:pStyle w:val="Paragrafoelenco"/>
        <w:numPr>
          <w:ilvl w:val="0"/>
          <w:numId w:val="7"/>
        </w:numPr>
        <w:autoSpaceDE w:val="0"/>
        <w:autoSpaceDN w:val="0"/>
        <w:adjustRightInd w:val="0"/>
        <w:spacing w:before="120" w:after="0" w:line="240" w:lineRule="auto"/>
        <w:ind w:left="358" w:hanging="500"/>
        <w:contextualSpacing w:val="0"/>
        <w:jc w:val="both"/>
        <w:rPr>
          <w:rFonts w:ascii="Times New Roman" w:hAnsi="Times New Roman" w:cs="Times New Roman"/>
        </w:rPr>
      </w:pPr>
      <w:proofErr w:type="gramStart"/>
      <w:r w:rsidRPr="008E223C">
        <w:rPr>
          <w:rFonts w:ascii="Times New Roman" w:hAnsi="Times New Roman" w:cs="Times New Roman"/>
        </w:rPr>
        <w:t>di</w:t>
      </w:r>
      <w:proofErr w:type="gramEnd"/>
      <w:r w:rsidRPr="008E223C">
        <w:rPr>
          <w:rFonts w:ascii="Times New Roman" w:hAnsi="Times New Roman" w:cs="Times New Roman"/>
        </w:rPr>
        <w:t xml:space="preserve"> essere a conoscenza che, in caso di aggiudicazione, dovrà rimbo</w:t>
      </w:r>
      <w:r w:rsidR="007A0635" w:rsidRPr="008E223C">
        <w:rPr>
          <w:rFonts w:ascii="Times New Roman" w:hAnsi="Times New Roman" w:cs="Times New Roman"/>
        </w:rPr>
        <w:t xml:space="preserve">rsare alla Stazione </w:t>
      </w:r>
      <w:r w:rsidRPr="008E223C">
        <w:rPr>
          <w:rFonts w:ascii="Times New Roman" w:hAnsi="Times New Roman" w:cs="Times New Roman"/>
        </w:rPr>
        <w:t>Appal</w:t>
      </w:r>
      <w:r w:rsidR="0024371D" w:rsidRPr="008E223C">
        <w:rPr>
          <w:rFonts w:ascii="Times New Roman" w:hAnsi="Times New Roman" w:cs="Times New Roman"/>
        </w:rPr>
        <w:t>tante le spese di pubblicazione del bando;</w:t>
      </w:r>
    </w:p>
    <w:p w:rsidR="00E56ACC" w:rsidRDefault="00D7527E" w:rsidP="008E223C">
      <w:pPr>
        <w:pStyle w:val="Paragrafoelenco"/>
        <w:numPr>
          <w:ilvl w:val="0"/>
          <w:numId w:val="7"/>
        </w:numPr>
        <w:autoSpaceDE w:val="0"/>
        <w:autoSpaceDN w:val="0"/>
        <w:adjustRightInd w:val="0"/>
        <w:spacing w:before="120" w:after="0" w:line="240" w:lineRule="auto"/>
        <w:ind w:left="358" w:hanging="500"/>
        <w:contextualSpacing w:val="0"/>
        <w:jc w:val="both"/>
        <w:rPr>
          <w:rFonts w:ascii="Times New Roman" w:hAnsi="Times New Roman" w:cs="Times New Roman"/>
        </w:rPr>
      </w:pPr>
      <w:r>
        <w:rPr>
          <w:rFonts w:ascii="Times New Roman" w:hAnsi="Times New Roman" w:cs="Times New Roman"/>
        </w:rPr>
        <w:t>(</w:t>
      </w:r>
      <w:proofErr w:type="gramStart"/>
      <w:r>
        <w:rPr>
          <w:rFonts w:ascii="Times New Roman" w:hAnsi="Times New Roman" w:cs="Times New Roman"/>
        </w:rPr>
        <w:t>a</w:t>
      </w:r>
      <w:proofErr w:type="gramEnd"/>
      <w:r>
        <w:rPr>
          <w:rFonts w:ascii="Times New Roman" w:hAnsi="Times New Roman" w:cs="Times New Roman"/>
        </w:rPr>
        <w:t xml:space="preserve"> titolo collaborativo) </w:t>
      </w:r>
      <w:r w:rsidR="00E56ACC">
        <w:rPr>
          <w:rFonts w:ascii="Times New Roman" w:hAnsi="Times New Roman" w:cs="Times New Roman"/>
        </w:rPr>
        <w:t>che l’ufficio dell’Agenzia delle Entrate territorialmente competente presso il quale si è iscritti è …….........................................................................................................................................................;</w:t>
      </w:r>
    </w:p>
    <w:p w:rsidR="00E56ACC" w:rsidRDefault="00D7527E" w:rsidP="008E223C">
      <w:pPr>
        <w:pStyle w:val="Paragrafoelenco"/>
        <w:numPr>
          <w:ilvl w:val="0"/>
          <w:numId w:val="7"/>
        </w:numPr>
        <w:autoSpaceDE w:val="0"/>
        <w:autoSpaceDN w:val="0"/>
        <w:adjustRightInd w:val="0"/>
        <w:spacing w:before="120" w:after="0" w:line="240" w:lineRule="auto"/>
        <w:ind w:left="358" w:hanging="500"/>
        <w:contextualSpacing w:val="0"/>
        <w:jc w:val="both"/>
        <w:rPr>
          <w:rFonts w:ascii="Times New Roman" w:hAnsi="Times New Roman" w:cs="Times New Roman"/>
        </w:rPr>
      </w:pPr>
      <w:r>
        <w:rPr>
          <w:rFonts w:ascii="Times New Roman" w:hAnsi="Times New Roman" w:cs="Times New Roman"/>
        </w:rPr>
        <w:t>(</w:t>
      </w:r>
      <w:proofErr w:type="gramStart"/>
      <w:r>
        <w:rPr>
          <w:rFonts w:ascii="Times New Roman" w:hAnsi="Times New Roman" w:cs="Times New Roman"/>
        </w:rPr>
        <w:t>a</w:t>
      </w:r>
      <w:proofErr w:type="gramEnd"/>
      <w:r>
        <w:rPr>
          <w:rFonts w:ascii="Times New Roman" w:hAnsi="Times New Roman" w:cs="Times New Roman"/>
        </w:rPr>
        <w:t xml:space="preserve"> titolo collabo</w:t>
      </w:r>
      <w:r w:rsidR="008E4713">
        <w:rPr>
          <w:rFonts w:ascii="Times New Roman" w:hAnsi="Times New Roman" w:cs="Times New Roman"/>
        </w:rPr>
        <w:t>r</w:t>
      </w:r>
      <w:r>
        <w:rPr>
          <w:rFonts w:ascii="Times New Roman" w:hAnsi="Times New Roman" w:cs="Times New Roman"/>
        </w:rPr>
        <w:t xml:space="preserve">ativo) </w:t>
      </w:r>
      <w:r w:rsidR="00E56ACC">
        <w:rPr>
          <w:rFonts w:ascii="Times New Roman" w:hAnsi="Times New Roman" w:cs="Times New Roman"/>
        </w:rPr>
        <w:t>che la Direzione provinciale del Lavoro territorialmente competente è sita al seguente indirizzo:………………………………………………………………………………………………;</w:t>
      </w:r>
    </w:p>
    <w:p w:rsidR="00E56ACC" w:rsidRDefault="00D7527E" w:rsidP="008E223C">
      <w:pPr>
        <w:pStyle w:val="Paragrafoelenco"/>
        <w:numPr>
          <w:ilvl w:val="0"/>
          <w:numId w:val="7"/>
        </w:numPr>
        <w:autoSpaceDE w:val="0"/>
        <w:autoSpaceDN w:val="0"/>
        <w:adjustRightInd w:val="0"/>
        <w:spacing w:before="120" w:after="0" w:line="240" w:lineRule="auto"/>
        <w:ind w:left="358" w:hanging="500"/>
        <w:contextualSpacing w:val="0"/>
        <w:jc w:val="both"/>
        <w:rPr>
          <w:rFonts w:ascii="Times New Roman" w:hAnsi="Times New Roman" w:cs="Times New Roman"/>
        </w:rPr>
      </w:pPr>
      <w:r>
        <w:rPr>
          <w:rFonts w:ascii="Times New Roman" w:hAnsi="Times New Roman" w:cs="Times New Roman"/>
        </w:rPr>
        <w:t>(</w:t>
      </w:r>
      <w:proofErr w:type="gramStart"/>
      <w:r>
        <w:rPr>
          <w:rFonts w:ascii="Times New Roman" w:hAnsi="Times New Roman" w:cs="Times New Roman"/>
        </w:rPr>
        <w:t>a</w:t>
      </w:r>
      <w:proofErr w:type="gramEnd"/>
      <w:r>
        <w:rPr>
          <w:rFonts w:ascii="Times New Roman" w:hAnsi="Times New Roman" w:cs="Times New Roman"/>
        </w:rPr>
        <w:t xml:space="preserve"> titolo collabo</w:t>
      </w:r>
      <w:r w:rsidR="008E4713">
        <w:rPr>
          <w:rFonts w:ascii="Times New Roman" w:hAnsi="Times New Roman" w:cs="Times New Roman"/>
        </w:rPr>
        <w:t>r</w:t>
      </w:r>
      <w:r>
        <w:rPr>
          <w:rFonts w:ascii="Times New Roman" w:hAnsi="Times New Roman" w:cs="Times New Roman"/>
        </w:rPr>
        <w:t xml:space="preserve">ativo) </w:t>
      </w:r>
      <w:r w:rsidR="00E56ACC" w:rsidRPr="008E4713">
        <w:rPr>
          <w:rFonts w:ascii="Times New Roman" w:hAnsi="Times New Roman" w:cs="Times New Roman"/>
        </w:rPr>
        <w:t>che la Cancelleria fallimentare presso il tribunale territorialmente competente è sita presso il seguente indirizzo:……………………………………………………………………………………...;</w:t>
      </w:r>
    </w:p>
    <w:p w:rsidR="00E56ACC" w:rsidRPr="008E223C" w:rsidRDefault="00E56ACC" w:rsidP="008E223C">
      <w:pPr>
        <w:pStyle w:val="Paragrafoelenco"/>
        <w:numPr>
          <w:ilvl w:val="0"/>
          <w:numId w:val="7"/>
        </w:numPr>
        <w:autoSpaceDE w:val="0"/>
        <w:autoSpaceDN w:val="0"/>
        <w:adjustRightInd w:val="0"/>
        <w:spacing w:before="120" w:after="0" w:line="240" w:lineRule="auto"/>
        <w:ind w:left="358" w:hanging="500"/>
        <w:contextualSpacing w:val="0"/>
        <w:jc w:val="both"/>
        <w:rPr>
          <w:rFonts w:ascii="Times New Roman" w:hAnsi="Times New Roman" w:cs="Times New Roman"/>
        </w:rPr>
      </w:pPr>
      <w:proofErr w:type="gramStart"/>
      <w:r>
        <w:rPr>
          <w:rFonts w:ascii="Times New Roman" w:hAnsi="Times New Roman" w:cs="Times New Roman"/>
        </w:rPr>
        <w:t>di</w:t>
      </w:r>
      <w:proofErr w:type="gramEnd"/>
      <w:r>
        <w:rPr>
          <w:rFonts w:ascii="Times New Roman" w:hAnsi="Times New Roman" w:cs="Times New Roman"/>
        </w:rPr>
        <w:t xml:space="preserve"> impegnarsi, ai sensi dell’art.2, co.3, del D.P.R. 16.04.2013 n.62, a fari rispettare ai propri dipendenti gli obblighi di condotta previsti dal codice di comportamento per i dipendenti pubblici;</w:t>
      </w:r>
    </w:p>
    <w:p w:rsidR="0024371D" w:rsidRPr="008E223C" w:rsidRDefault="0024371D" w:rsidP="008E223C">
      <w:pPr>
        <w:pStyle w:val="Paragrafoelenco"/>
        <w:numPr>
          <w:ilvl w:val="0"/>
          <w:numId w:val="7"/>
        </w:numPr>
        <w:autoSpaceDE w:val="0"/>
        <w:autoSpaceDN w:val="0"/>
        <w:adjustRightInd w:val="0"/>
        <w:spacing w:before="120" w:after="0" w:line="240" w:lineRule="auto"/>
        <w:ind w:left="358" w:hanging="500"/>
        <w:contextualSpacing w:val="0"/>
        <w:jc w:val="both"/>
        <w:rPr>
          <w:rFonts w:ascii="Times New Roman" w:hAnsi="Times New Roman" w:cs="Times New Roman"/>
        </w:rPr>
      </w:pPr>
      <w:proofErr w:type="gramStart"/>
      <w:r w:rsidRPr="008E223C">
        <w:rPr>
          <w:rFonts w:ascii="Times New Roman" w:hAnsi="Times New Roman" w:cs="Times New Roman"/>
        </w:rPr>
        <w:lastRenderedPageBreak/>
        <w:t>di</w:t>
      </w:r>
      <w:proofErr w:type="gramEnd"/>
      <w:r w:rsidRPr="008E223C">
        <w:rPr>
          <w:rFonts w:ascii="Times New Roman" w:hAnsi="Times New Roman" w:cs="Times New Roman"/>
        </w:rPr>
        <w:t xml:space="preserve"> essere informato, ai sensi e per gli effetti di cui all’articolo 13 del </w:t>
      </w:r>
      <w:proofErr w:type="spellStart"/>
      <w:r w:rsidRPr="008E223C">
        <w:rPr>
          <w:rFonts w:ascii="Times New Roman" w:hAnsi="Times New Roman" w:cs="Times New Roman"/>
        </w:rPr>
        <w:t>D.Lgs.</w:t>
      </w:r>
      <w:proofErr w:type="spellEnd"/>
      <w:r w:rsidRPr="008E223C">
        <w:rPr>
          <w:rFonts w:ascii="Times New Roman" w:hAnsi="Times New Roman" w:cs="Times New Roman"/>
        </w:rPr>
        <w:t xml:space="preserve"> 196/03, che i dati personali raccolti saranno trattati, anche con strumenti informatici, esclusivamente nell’ambito del procedimento per il quale la presente dichiarazione viene resa.</w:t>
      </w:r>
    </w:p>
    <w:p w:rsidR="0024371D" w:rsidRPr="00BC4A70" w:rsidRDefault="0024371D" w:rsidP="00571AA0">
      <w:pPr>
        <w:jc w:val="both"/>
        <w:rPr>
          <w:rFonts w:ascii="Times New Roman" w:hAnsi="Times New Roman" w:cs="Times New Roman"/>
          <w:highlight w:val="yellow"/>
        </w:rPr>
      </w:pPr>
    </w:p>
    <w:p w:rsidR="00B65AAC" w:rsidRPr="008E223C" w:rsidRDefault="00B65AAC" w:rsidP="00571AA0">
      <w:pPr>
        <w:jc w:val="both"/>
        <w:rPr>
          <w:rFonts w:ascii="Times New Roman" w:hAnsi="Times New Roman" w:cs="Times New Roman"/>
        </w:rPr>
      </w:pPr>
      <w:r w:rsidRPr="008E223C">
        <w:rPr>
          <w:rFonts w:ascii="Times New Roman" w:hAnsi="Times New Roman" w:cs="Times New Roman"/>
        </w:rPr>
        <w:t>Data ________________________</w:t>
      </w:r>
    </w:p>
    <w:p w:rsidR="00B65AAC" w:rsidRPr="008E223C" w:rsidRDefault="00B65AAC" w:rsidP="00571AA0">
      <w:pPr>
        <w:jc w:val="both"/>
        <w:rPr>
          <w:rFonts w:ascii="Times New Roman" w:hAnsi="Times New Roman" w:cs="Times New Roman"/>
        </w:rPr>
      </w:pPr>
      <w:r w:rsidRPr="008E223C">
        <w:rPr>
          <w:rFonts w:ascii="Times New Roman" w:hAnsi="Times New Roman" w:cs="Times New Roman"/>
        </w:rPr>
        <w:tab/>
      </w:r>
      <w:r w:rsidRPr="008E223C">
        <w:rPr>
          <w:rFonts w:ascii="Times New Roman" w:hAnsi="Times New Roman" w:cs="Times New Roman"/>
        </w:rPr>
        <w:tab/>
      </w:r>
      <w:r w:rsidRPr="008E223C">
        <w:rPr>
          <w:rFonts w:ascii="Times New Roman" w:hAnsi="Times New Roman" w:cs="Times New Roman"/>
        </w:rPr>
        <w:tab/>
      </w:r>
      <w:r w:rsidRPr="008E223C">
        <w:rPr>
          <w:rFonts w:ascii="Times New Roman" w:hAnsi="Times New Roman" w:cs="Times New Roman"/>
        </w:rPr>
        <w:tab/>
      </w:r>
      <w:r w:rsidRPr="008E223C">
        <w:rPr>
          <w:rFonts w:ascii="Times New Roman" w:hAnsi="Times New Roman" w:cs="Times New Roman"/>
        </w:rPr>
        <w:tab/>
      </w:r>
      <w:r w:rsidRPr="008E223C">
        <w:rPr>
          <w:rFonts w:ascii="Times New Roman" w:hAnsi="Times New Roman" w:cs="Times New Roman"/>
        </w:rPr>
        <w:tab/>
      </w:r>
      <w:r w:rsidRPr="008E223C">
        <w:rPr>
          <w:rFonts w:ascii="Times New Roman" w:hAnsi="Times New Roman" w:cs="Times New Roman"/>
        </w:rPr>
        <w:tab/>
      </w:r>
      <w:r w:rsidRPr="008E223C">
        <w:rPr>
          <w:rFonts w:ascii="Times New Roman" w:hAnsi="Times New Roman" w:cs="Times New Roman"/>
        </w:rPr>
        <w:tab/>
      </w:r>
      <w:r w:rsidRPr="008E223C">
        <w:rPr>
          <w:rFonts w:ascii="Times New Roman" w:hAnsi="Times New Roman" w:cs="Times New Roman"/>
        </w:rPr>
        <w:tab/>
        <w:t>TIMBRO E FIRMA</w:t>
      </w:r>
    </w:p>
    <w:p w:rsidR="00C24B11" w:rsidRPr="008E223C" w:rsidRDefault="00C24B11" w:rsidP="00571AA0">
      <w:pPr>
        <w:jc w:val="both"/>
        <w:rPr>
          <w:rFonts w:ascii="Times New Roman" w:hAnsi="Times New Roman" w:cs="Times New Roman"/>
          <w:b/>
        </w:rPr>
      </w:pPr>
    </w:p>
    <w:p w:rsidR="001C7B9E" w:rsidRPr="00BC4A70" w:rsidRDefault="007A0635" w:rsidP="00ED6EF4">
      <w:pPr>
        <w:jc w:val="both"/>
        <w:rPr>
          <w:rFonts w:ascii="Times New Roman" w:hAnsi="Times New Roman" w:cs="Times New Roman"/>
          <w:highlight w:val="yellow"/>
        </w:rPr>
      </w:pPr>
      <w:r w:rsidRPr="008E223C">
        <w:rPr>
          <w:rFonts w:ascii="Times New Roman" w:hAnsi="Times New Roman" w:cs="Times New Roman"/>
          <w:b/>
        </w:rPr>
        <w:t xml:space="preserve">N.B. </w:t>
      </w:r>
      <w:r w:rsidR="00B65AAC" w:rsidRPr="008E223C">
        <w:rPr>
          <w:rFonts w:ascii="Times New Roman" w:hAnsi="Times New Roman" w:cs="Times New Roman"/>
        </w:rPr>
        <w:t>La domanda e la dichiarazione devono essere corredate da fotocopia, non autenticata, di documento di identità del sottoscrittore.</w:t>
      </w:r>
    </w:p>
    <w:p w:rsidR="00BE0810" w:rsidRPr="005413CC" w:rsidRDefault="00BE0810" w:rsidP="003E619C">
      <w:pPr>
        <w:rPr>
          <w:rFonts w:ascii="Times New Roman" w:hAnsi="Times New Roman" w:cs="Times New Roman"/>
        </w:rPr>
      </w:pPr>
    </w:p>
    <w:sectPr w:rsidR="00BE0810" w:rsidRPr="005413CC" w:rsidSect="008E4713">
      <w:footerReference w:type="default" r:id="rId8"/>
      <w:pgSz w:w="11906" w:h="16838"/>
      <w:pgMar w:top="1418"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937" w:rsidRDefault="00A44937" w:rsidP="000C1057">
      <w:pPr>
        <w:spacing w:after="0" w:line="240" w:lineRule="auto"/>
      </w:pPr>
      <w:r>
        <w:separator/>
      </w:r>
    </w:p>
  </w:endnote>
  <w:endnote w:type="continuationSeparator" w:id="0">
    <w:p w:rsidR="00A44937" w:rsidRDefault="00A44937" w:rsidP="000C1057">
      <w:pPr>
        <w:spacing w:after="0" w:line="240" w:lineRule="auto"/>
      </w:pPr>
      <w:r>
        <w:continuationSeparator/>
      </w:r>
    </w:p>
  </w:endnote>
  <w:endnote w:id="1">
    <w:p w:rsidR="00F33CC3" w:rsidRPr="005413CC" w:rsidRDefault="00F33CC3" w:rsidP="00E4529F">
      <w:pPr>
        <w:pStyle w:val="Testonotadichiusura"/>
        <w:ind w:left="284" w:hanging="284"/>
        <w:jc w:val="both"/>
        <w:rPr>
          <w:i/>
          <w:sz w:val="16"/>
          <w:szCs w:val="16"/>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r>
      <w:r>
        <w:rPr>
          <w:i/>
          <w:sz w:val="16"/>
          <w:szCs w:val="16"/>
        </w:rPr>
        <w:t xml:space="preserve">La presente dichiarazione deve essere resa e firmata dai legali rappresentanti di ciascuna impresa facente parte dell’associazione temporanea ovvero di ciascuna impresa </w:t>
      </w:r>
      <w:proofErr w:type="spellStart"/>
      <w:r>
        <w:rPr>
          <w:i/>
          <w:sz w:val="16"/>
          <w:szCs w:val="16"/>
        </w:rPr>
        <w:t>consorziat</w:t>
      </w:r>
      <w:proofErr w:type="spellEnd"/>
      <w:r>
        <w:rPr>
          <w:i/>
          <w:sz w:val="16"/>
          <w:szCs w:val="16"/>
        </w:rPr>
        <w:t>. Nel caso in cui l’associazione temporanea di imprese ovvero il consorzio sia già costituito, la presente domanda può essere firmata soltanto dal legale rappresentante dell’impresa qualificata capogruppo ovvero dal legale rappresentante del consorzio (allegare l’atto costitutivo in originale o copia autentica).</w:t>
      </w:r>
    </w:p>
  </w:endnote>
  <w:endnote w:id="2">
    <w:p w:rsidR="00F33CC3" w:rsidRPr="005413CC" w:rsidRDefault="00F33CC3" w:rsidP="00E41ED7">
      <w:pPr>
        <w:pStyle w:val="Testonotadichiusura"/>
        <w:ind w:left="284" w:hanging="284"/>
        <w:jc w:val="both"/>
        <w:rPr>
          <w:i/>
          <w:sz w:val="16"/>
          <w:szCs w:val="16"/>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r>
      <w:r w:rsidRPr="005413CC">
        <w:rPr>
          <w:i/>
          <w:sz w:val="16"/>
          <w:szCs w:val="16"/>
        </w:rPr>
        <w:t>Indicare la carica o la qualifica del dichiarante.</w:t>
      </w:r>
    </w:p>
  </w:endnote>
  <w:endnote w:id="3">
    <w:p w:rsidR="00F33CC3" w:rsidRPr="005413CC" w:rsidRDefault="00F33CC3" w:rsidP="00E41ED7">
      <w:pPr>
        <w:pStyle w:val="Testonotadichiusura"/>
        <w:ind w:left="284" w:hanging="284"/>
        <w:jc w:val="both"/>
        <w:rPr>
          <w:i/>
          <w:sz w:val="16"/>
          <w:szCs w:val="16"/>
        </w:rPr>
      </w:pPr>
      <w:r w:rsidRPr="005413CC">
        <w:rPr>
          <w:rStyle w:val="Rimandonotadichiusura"/>
          <w:i/>
          <w:sz w:val="16"/>
          <w:szCs w:val="16"/>
        </w:rPr>
        <w:endnoteRef/>
      </w:r>
      <w:r w:rsidRPr="005413CC">
        <w:rPr>
          <w:i/>
          <w:sz w:val="16"/>
          <w:szCs w:val="16"/>
        </w:rPr>
        <w:t xml:space="preserve"> </w:t>
      </w:r>
      <w:r w:rsidRPr="005413CC">
        <w:rPr>
          <w:i/>
          <w:sz w:val="16"/>
          <w:szCs w:val="16"/>
        </w:rPr>
        <w:tab/>
        <w:t>Barrare una sola delle quattro ipotesi nella prima colonna.</w:t>
      </w:r>
    </w:p>
  </w:endnote>
  <w:endnote w:id="4">
    <w:p w:rsidR="00F33CC3" w:rsidRPr="005413CC" w:rsidRDefault="00F33CC3" w:rsidP="00FD7298">
      <w:pPr>
        <w:pStyle w:val="Testonotadichiusura"/>
        <w:ind w:left="284" w:hanging="284"/>
        <w:rPr>
          <w:i/>
          <w:iCs/>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Barrare una sola casella per l’ipotesi che interessa ovvero cancellare l’ipotesi che non ricorre.</w:t>
      </w:r>
    </w:p>
  </w:endnote>
  <w:endnote w:id="5">
    <w:p w:rsidR="00F33CC3" w:rsidRPr="005413CC" w:rsidRDefault="00F33CC3" w:rsidP="00FD7298">
      <w:pPr>
        <w:pStyle w:val="Testonotadichiusura"/>
        <w:ind w:left="284" w:hanging="284"/>
        <w:rPr>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Data di cessazione dalla carica (rilevante solo se nell’anno antecedente la data di pubblicazione del bando di gara).</w:t>
      </w:r>
    </w:p>
  </w:endnote>
  <w:endnote w:id="6">
    <w:p w:rsidR="00F33CC3" w:rsidRPr="005413CC" w:rsidRDefault="00F33CC3" w:rsidP="00B10C5A">
      <w:pPr>
        <w:pStyle w:val="Testonotadichiusura"/>
        <w:ind w:left="284" w:hanging="284"/>
        <w:jc w:val="both"/>
        <w:rPr>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Indicare gli atti o le misure adottati per dimostrare la completa dissociazione dalla condotta penalmente sanzionata.</w:t>
      </w:r>
    </w:p>
  </w:endnote>
  <w:endnote w:id="7">
    <w:p w:rsidR="00F33CC3" w:rsidRPr="005413CC" w:rsidRDefault="00F33CC3" w:rsidP="00B10C5A">
      <w:pPr>
        <w:pStyle w:val="Testonotadichiusura"/>
        <w:ind w:left="284" w:hanging="284"/>
        <w:jc w:val="both"/>
        <w:rPr>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Indicare gli atti o le misure adottati per dimostrare la completa dissociazione dalla condotta penalmente sanzionata.</w:t>
      </w:r>
    </w:p>
  </w:endnote>
  <w:endnote w:id="8">
    <w:p w:rsidR="00F33CC3" w:rsidRPr="00E4529F" w:rsidRDefault="00F33CC3" w:rsidP="00ED6EF4">
      <w:pPr>
        <w:pStyle w:val="Testonotadichiusura"/>
        <w:ind w:left="284" w:hanging="284"/>
        <w:rPr>
          <w:i/>
          <w:iCs/>
          <w:sz w:val="16"/>
          <w:szCs w:val="16"/>
        </w:rPr>
      </w:pPr>
      <w:r w:rsidRPr="00DB3E4C">
        <w:rPr>
          <w:rStyle w:val="Rimandonotadichiusura"/>
          <w:i/>
          <w:iCs/>
          <w:sz w:val="16"/>
          <w:szCs w:val="16"/>
        </w:rPr>
        <w:endnoteRef/>
      </w:r>
      <w:r w:rsidRPr="00DB3E4C">
        <w:rPr>
          <w:i/>
          <w:iCs/>
          <w:sz w:val="16"/>
          <w:szCs w:val="16"/>
        </w:rPr>
        <w:t xml:space="preserve"> </w:t>
      </w:r>
      <w:r w:rsidRPr="00E4529F">
        <w:rPr>
          <w:i/>
          <w:iCs/>
          <w:sz w:val="16"/>
          <w:szCs w:val="16"/>
        </w:rPr>
        <w:tab/>
        <w:t xml:space="preserve">Adattare al caso specifico; si rammenta che l’estinzione del reato non si verifica ipso </w:t>
      </w:r>
      <w:proofErr w:type="spellStart"/>
      <w:r w:rsidRPr="00E4529F">
        <w:rPr>
          <w:i/>
          <w:iCs/>
          <w:sz w:val="16"/>
          <w:szCs w:val="16"/>
        </w:rPr>
        <w:t>jure</w:t>
      </w:r>
      <w:proofErr w:type="spellEnd"/>
      <w:r w:rsidRPr="00E4529F">
        <w:rPr>
          <w:i/>
          <w:iCs/>
          <w:sz w:val="16"/>
          <w:szCs w:val="16"/>
        </w:rPr>
        <w:t xml:space="preserve"> con il semplice spirare dei termini legali previsti dal codice, ma necessita di provvedimento da parte del giudice.</w:t>
      </w:r>
    </w:p>
  </w:endnote>
  <w:endnote w:id="9">
    <w:p w:rsidR="00F33CC3" w:rsidRPr="00761ECE" w:rsidRDefault="00F33CC3" w:rsidP="00ED6EF4">
      <w:pPr>
        <w:pStyle w:val="Testonotadichiusura"/>
        <w:ind w:left="284" w:hanging="284"/>
        <w:rPr>
          <w:sz w:val="22"/>
          <w:szCs w:val="22"/>
        </w:rPr>
      </w:pPr>
      <w:r w:rsidRPr="00DB3E4C">
        <w:rPr>
          <w:rStyle w:val="Rimandonotadichiusura"/>
          <w:i/>
          <w:iCs/>
        </w:rPr>
        <w:endnoteRef/>
      </w:r>
      <w:r w:rsidRPr="00ED6EF4">
        <w:rPr>
          <w:i/>
          <w:iCs/>
          <w:sz w:val="16"/>
          <w:szCs w:val="16"/>
        </w:rPr>
        <w:t xml:space="preserve"> </w:t>
      </w:r>
      <w:r w:rsidRPr="00ED6EF4">
        <w:rPr>
          <w:i/>
          <w:iCs/>
          <w:sz w:val="16"/>
          <w:szCs w:val="16"/>
        </w:rPr>
        <w:tab/>
        <w:t>Indicare gli atti o le misure adottati per dimostrare la completa dissociazione dalla condotta penalmente sanzionata.</w:t>
      </w:r>
    </w:p>
  </w:endnote>
  <w:endnote w:id="10">
    <w:p w:rsidR="00F33CC3" w:rsidRPr="005413CC" w:rsidRDefault="00F33CC3" w:rsidP="00704773">
      <w:pPr>
        <w:pStyle w:val="Testonotadichiusura"/>
        <w:ind w:left="284" w:hanging="284"/>
        <w:jc w:val="both"/>
        <w:rPr>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Indicare solo i soggetti riportati sull’attestazione SOA.</w:t>
      </w:r>
    </w:p>
  </w:endnote>
  <w:endnote w:id="11">
    <w:p w:rsidR="00F33CC3" w:rsidRPr="005413CC" w:rsidRDefault="00F33CC3" w:rsidP="00704773">
      <w:pPr>
        <w:pStyle w:val="Testonotadichiusura"/>
        <w:ind w:left="284" w:hanging="284"/>
        <w:jc w:val="both"/>
        <w:rPr>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 xml:space="preserve">Completare con le parole </w:t>
      </w:r>
      <w:r w:rsidRPr="005413CC">
        <w:rPr>
          <w:iCs/>
          <w:sz w:val="16"/>
          <w:szCs w:val="16"/>
        </w:rPr>
        <w:t>«originale»</w:t>
      </w:r>
      <w:r w:rsidRPr="005413CC">
        <w:rPr>
          <w:i/>
          <w:iCs/>
          <w:sz w:val="16"/>
          <w:szCs w:val="16"/>
        </w:rPr>
        <w:t xml:space="preserve"> oppure </w:t>
      </w:r>
      <w:r w:rsidRPr="005413CC">
        <w:rPr>
          <w:iCs/>
          <w:sz w:val="16"/>
          <w:szCs w:val="16"/>
        </w:rPr>
        <w:t>«copia autentica»</w:t>
      </w:r>
      <w:r w:rsidRPr="005413CC">
        <w:rPr>
          <w:i/>
          <w:iCs/>
          <w:sz w:val="16"/>
          <w:szCs w:val="16"/>
        </w:rPr>
        <w:t>.</w:t>
      </w:r>
    </w:p>
  </w:endnote>
  <w:endnote w:id="12">
    <w:p w:rsidR="00F33CC3" w:rsidRPr="005413CC" w:rsidRDefault="00F33CC3" w:rsidP="00704773">
      <w:pPr>
        <w:pStyle w:val="Testonotadichiusura"/>
        <w:ind w:left="284" w:hanging="284"/>
        <w:jc w:val="both"/>
        <w:rPr>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 xml:space="preserve">Completare con le parole </w:t>
      </w:r>
      <w:r w:rsidRPr="005413CC">
        <w:rPr>
          <w:iCs/>
          <w:sz w:val="16"/>
          <w:szCs w:val="16"/>
        </w:rPr>
        <w:t>«originale»</w:t>
      </w:r>
      <w:r w:rsidRPr="005413CC">
        <w:rPr>
          <w:i/>
          <w:iCs/>
          <w:sz w:val="16"/>
          <w:szCs w:val="16"/>
        </w:rPr>
        <w:t xml:space="preserve"> oppure </w:t>
      </w:r>
      <w:r w:rsidRPr="005413CC">
        <w:rPr>
          <w:iCs/>
          <w:sz w:val="16"/>
          <w:szCs w:val="16"/>
        </w:rPr>
        <w:t>«copia autentica»</w:t>
      </w:r>
      <w:r w:rsidRPr="005413CC">
        <w:rPr>
          <w:i/>
          <w:iCs/>
          <w:sz w:val="16"/>
          <w:szCs w:val="16"/>
        </w:rPr>
        <w:t>.</w:t>
      </w:r>
    </w:p>
  </w:endnote>
  <w:endnote w:id="13">
    <w:p w:rsidR="00F33CC3" w:rsidRPr="005413CC" w:rsidRDefault="00F33CC3" w:rsidP="00704773">
      <w:pPr>
        <w:pStyle w:val="Testonotadichiusura"/>
        <w:ind w:left="284" w:hanging="284"/>
        <w:jc w:val="both"/>
        <w:rPr>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Società accreditata che ha rilasciato la certificazione di qualità.</w:t>
      </w:r>
    </w:p>
  </w:endnote>
  <w:endnote w:id="14">
    <w:p w:rsidR="00F33CC3" w:rsidRPr="005413CC" w:rsidRDefault="00F33CC3" w:rsidP="00704773">
      <w:pPr>
        <w:pStyle w:val="Testonotadichiusura"/>
        <w:ind w:left="284" w:hanging="284"/>
        <w:jc w:val="both"/>
        <w:rPr>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 xml:space="preserve">Organismo di accreditamento (ACCREDIA o </w:t>
      </w:r>
      <w:proofErr w:type="gramStart"/>
      <w:r w:rsidRPr="005413CC">
        <w:rPr>
          <w:i/>
          <w:iCs/>
          <w:sz w:val="16"/>
          <w:szCs w:val="16"/>
        </w:rPr>
        <w:t>altro  organismo</w:t>
      </w:r>
      <w:proofErr w:type="gramEnd"/>
      <w:r w:rsidRPr="005413CC">
        <w:rPr>
          <w:i/>
          <w:iCs/>
          <w:sz w:val="16"/>
          <w:szCs w:val="16"/>
        </w:rPr>
        <w:t xml:space="preserve">  </w:t>
      </w:r>
      <w:proofErr w:type="spellStart"/>
      <w:r w:rsidRPr="005413CC">
        <w:rPr>
          <w:i/>
          <w:iCs/>
          <w:sz w:val="16"/>
          <w:szCs w:val="16"/>
        </w:rPr>
        <w:t>risconosciuto</w:t>
      </w:r>
      <w:proofErr w:type="spellEnd"/>
      <w:r w:rsidRPr="005413CC">
        <w:rPr>
          <w:i/>
          <w:iCs/>
          <w:sz w:val="16"/>
          <w:szCs w:val="16"/>
        </w:rPr>
        <w:t xml:space="preserve"> dallo IAF/EA).</w:t>
      </w:r>
    </w:p>
  </w:endnote>
  <w:endnote w:id="15">
    <w:p w:rsidR="00F33CC3" w:rsidRPr="005413CC" w:rsidDel="00E4529F" w:rsidRDefault="00F33CC3" w:rsidP="00704773">
      <w:pPr>
        <w:pStyle w:val="Testonotadichiusura"/>
        <w:ind w:left="284" w:hanging="284"/>
        <w:jc w:val="both"/>
        <w:rPr>
          <w:del w:id="0" w:author="Francesco Sapio" w:date="2017-07-24T15:35:00Z"/>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9581253"/>
      <w:docPartObj>
        <w:docPartGallery w:val="Page Numbers (Bottom of Page)"/>
        <w:docPartUnique/>
      </w:docPartObj>
    </w:sdtPr>
    <w:sdtEndPr/>
    <w:sdtContent>
      <w:p w:rsidR="00F33CC3" w:rsidRDefault="00F33CC3">
        <w:pPr>
          <w:pStyle w:val="Pidipagina"/>
          <w:jc w:val="right"/>
        </w:pPr>
        <w:r>
          <w:fldChar w:fldCharType="begin"/>
        </w:r>
        <w:r>
          <w:instrText>PAGE   \* MERGEFORMAT</w:instrText>
        </w:r>
        <w:r>
          <w:fldChar w:fldCharType="separate"/>
        </w:r>
        <w:r w:rsidR="00CC5932">
          <w:rPr>
            <w:noProof/>
          </w:rPr>
          <w:t>15</w:t>
        </w:r>
        <w:r>
          <w:fldChar w:fldCharType="end"/>
        </w:r>
      </w:p>
    </w:sdtContent>
  </w:sdt>
  <w:p w:rsidR="00F33CC3" w:rsidRDefault="00F33CC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937" w:rsidRDefault="00A44937" w:rsidP="000C1057">
      <w:pPr>
        <w:spacing w:after="0" w:line="240" w:lineRule="auto"/>
      </w:pPr>
      <w:r>
        <w:separator/>
      </w:r>
    </w:p>
  </w:footnote>
  <w:footnote w:type="continuationSeparator" w:id="0">
    <w:p w:rsidR="00A44937" w:rsidRDefault="00A44937" w:rsidP="000C10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4.25pt;height:13.5pt;visibility:visible;mso-wrap-style:square" o:bullet="t">
        <v:imagedata r:id="rId1" o:title=""/>
      </v:shape>
    </w:pict>
  </w:numPicBullet>
  <w:abstractNum w:abstractNumId="0" w15:restartNumberingAfterBreak="0">
    <w:nsid w:val="07173E8F"/>
    <w:multiLevelType w:val="hybridMultilevel"/>
    <w:tmpl w:val="58EA7C74"/>
    <w:lvl w:ilvl="0" w:tplc="E5381900">
      <w:start w:val="1"/>
      <w:numFmt w:val="decimal"/>
      <w:lvlText w:val="%1)"/>
      <w:lvlJc w:val="left"/>
      <w:pPr>
        <w:ind w:left="5180" w:hanging="360"/>
      </w:pPr>
      <w:rPr>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8A2584"/>
    <w:multiLevelType w:val="multilevel"/>
    <w:tmpl w:val="908E23B2"/>
    <w:lvl w:ilvl="0">
      <w:start w:val="1"/>
      <w:numFmt w:val="decimal"/>
      <w:lvlText w:val="%1."/>
      <w:lvlJc w:val="left"/>
      <w:pPr>
        <w:tabs>
          <w:tab w:val="num" w:pos="1068"/>
        </w:tabs>
        <w:ind w:left="1068" w:hanging="360"/>
      </w:pPr>
      <w:rPr>
        <w:b w:val="0"/>
        <w:sz w:val="22"/>
        <w:szCs w:val="22"/>
      </w:rPr>
    </w:lvl>
    <w:lvl w:ilvl="1">
      <w:start w:val="1"/>
      <w:numFmt w:val="lowerLetter"/>
      <w:lvlText w:val="%21)"/>
      <w:lvlJc w:val="left"/>
      <w:pPr>
        <w:tabs>
          <w:tab w:val="num" w:pos="1428"/>
        </w:tabs>
        <w:ind w:left="1428" w:hanging="360"/>
      </w:pPr>
      <w:rPr>
        <w:b w:val="0"/>
      </w:rPr>
    </w:lvl>
    <w:lvl w:ilvl="2">
      <w:start w:val="1"/>
      <w:numFmt w:val="lowerRoman"/>
      <w:lvlText w:val="%3)"/>
      <w:lvlJc w:val="left"/>
      <w:pPr>
        <w:tabs>
          <w:tab w:val="num" w:pos="1788"/>
        </w:tabs>
        <w:ind w:left="1788" w:hanging="360"/>
      </w:pPr>
    </w:lvl>
    <w:lvl w:ilvl="3">
      <w:start w:val="1"/>
      <w:numFmt w:val="decimal"/>
      <w:lvlText w:val="(%4)"/>
      <w:lvlJc w:val="left"/>
      <w:pPr>
        <w:tabs>
          <w:tab w:val="num" w:pos="2148"/>
        </w:tabs>
        <w:ind w:left="2148" w:hanging="360"/>
      </w:pPr>
    </w:lvl>
    <w:lvl w:ilvl="4">
      <w:start w:val="1"/>
      <w:numFmt w:val="lowerLetter"/>
      <w:lvlText w:val="(%5)"/>
      <w:lvlJc w:val="left"/>
      <w:pPr>
        <w:tabs>
          <w:tab w:val="num" w:pos="2508"/>
        </w:tabs>
        <w:ind w:left="2508" w:hanging="360"/>
      </w:pPr>
    </w:lvl>
    <w:lvl w:ilvl="5">
      <w:start w:val="1"/>
      <w:numFmt w:val="lowerRoman"/>
      <w:lvlText w:val="(%6)"/>
      <w:lvlJc w:val="left"/>
      <w:pPr>
        <w:tabs>
          <w:tab w:val="num" w:pos="2868"/>
        </w:tabs>
        <w:ind w:left="2868" w:hanging="360"/>
      </w:pPr>
    </w:lvl>
    <w:lvl w:ilvl="6">
      <w:start w:val="1"/>
      <w:numFmt w:val="decimal"/>
      <w:lvlText w:val="%7."/>
      <w:lvlJc w:val="left"/>
      <w:pPr>
        <w:tabs>
          <w:tab w:val="num" w:pos="3228"/>
        </w:tabs>
        <w:ind w:left="3228" w:hanging="360"/>
      </w:pPr>
    </w:lvl>
    <w:lvl w:ilvl="7">
      <w:start w:val="1"/>
      <w:numFmt w:val="lowerLetter"/>
      <w:lvlText w:val="%8."/>
      <w:lvlJc w:val="left"/>
      <w:pPr>
        <w:tabs>
          <w:tab w:val="num" w:pos="3588"/>
        </w:tabs>
        <w:ind w:left="3588" w:hanging="360"/>
      </w:pPr>
    </w:lvl>
    <w:lvl w:ilvl="8">
      <w:start w:val="1"/>
      <w:numFmt w:val="lowerRoman"/>
      <w:lvlText w:val="%9."/>
      <w:lvlJc w:val="left"/>
      <w:pPr>
        <w:tabs>
          <w:tab w:val="num" w:pos="3948"/>
        </w:tabs>
        <w:ind w:left="3948" w:hanging="360"/>
      </w:pPr>
    </w:lvl>
  </w:abstractNum>
  <w:abstractNum w:abstractNumId="2" w15:restartNumberingAfterBreak="0">
    <w:nsid w:val="1EE312F8"/>
    <w:multiLevelType w:val="hybridMultilevel"/>
    <w:tmpl w:val="7DE43292"/>
    <w:lvl w:ilvl="0" w:tplc="7B3E820E">
      <w:start w:val="1"/>
      <w:numFmt w:val="decimal"/>
      <w:lvlText w:val="%1."/>
      <w:lvlJc w:val="left"/>
      <w:pPr>
        <w:ind w:left="644" w:hanging="360"/>
      </w:pPr>
      <w:rPr>
        <w:rFonts w:asciiTheme="minorHAnsi" w:hAnsiTheme="minorHAnsi" w:hint="default"/>
        <w:color w:val="auto"/>
        <w:sz w:val="22"/>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23FF23BA"/>
    <w:multiLevelType w:val="hybridMultilevel"/>
    <w:tmpl w:val="959CE8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8F446A4"/>
    <w:multiLevelType w:val="hybridMultilevel"/>
    <w:tmpl w:val="B092631C"/>
    <w:lvl w:ilvl="0" w:tplc="B54214A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372243AF"/>
    <w:multiLevelType w:val="hybridMultilevel"/>
    <w:tmpl w:val="CB8C34F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37543F88"/>
    <w:multiLevelType w:val="hybridMultilevel"/>
    <w:tmpl w:val="BBD090C6"/>
    <w:lvl w:ilvl="0" w:tplc="8FE6EC1C">
      <w:start w:val="1"/>
      <w:numFmt w:val="upperLetter"/>
      <w:lvlText w:val="%1."/>
      <w:lvlJc w:val="left"/>
      <w:pPr>
        <w:ind w:left="1353" w:hanging="360"/>
      </w:pPr>
      <w:rPr>
        <w:rFonts w:ascii="Times New Roman" w:eastAsiaTheme="minorHAnsi" w:hAnsi="Times New Roman" w:cs="Times New Roman" w:hint="default"/>
        <w:b/>
        <w:color w:val="auto"/>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7" w15:restartNumberingAfterBreak="0">
    <w:nsid w:val="45AB7EBD"/>
    <w:multiLevelType w:val="hybridMultilevel"/>
    <w:tmpl w:val="BD18C7B4"/>
    <w:lvl w:ilvl="0" w:tplc="CF38566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900D7F"/>
    <w:multiLevelType w:val="hybridMultilevel"/>
    <w:tmpl w:val="45BEFE1A"/>
    <w:lvl w:ilvl="0" w:tplc="F72CD9B6">
      <w:start w:val="39"/>
      <w:numFmt w:val="upperLetter"/>
      <w:lvlText w:val="%1."/>
      <w:lvlJc w:val="left"/>
      <w:pPr>
        <w:ind w:left="734" w:hanging="45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9" w15:restartNumberingAfterBreak="0">
    <w:nsid w:val="5A150FF8"/>
    <w:multiLevelType w:val="hybridMultilevel"/>
    <w:tmpl w:val="553C41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AAB20DE"/>
    <w:multiLevelType w:val="hybridMultilevel"/>
    <w:tmpl w:val="5D5E52C4"/>
    <w:lvl w:ilvl="0" w:tplc="04100017">
      <w:start w:val="1"/>
      <w:numFmt w:val="lowerLetter"/>
      <w:lvlText w:val="%1)"/>
      <w:lvlJc w:val="left"/>
      <w:pPr>
        <w:ind w:left="786" w:hanging="360"/>
      </w:p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11" w15:restartNumberingAfterBreak="0">
    <w:nsid w:val="5FCA0666"/>
    <w:multiLevelType w:val="hybridMultilevel"/>
    <w:tmpl w:val="3B78E068"/>
    <w:lvl w:ilvl="0" w:tplc="04100001">
      <w:start w:val="1"/>
      <w:numFmt w:val="bullet"/>
      <w:lvlText w:val=""/>
      <w:lvlJc w:val="left"/>
      <w:pPr>
        <w:ind w:left="1359" w:hanging="360"/>
      </w:pPr>
      <w:rPr>
        <w:rFonts w:ascii="Symbol" w:hAnsi="Symbol" w:hint="default"/>
      </w:rPr>
    </w:lvl>
    <w:lvl w:ilvl="1" w:tplc="04100003" w:tentative="1">
      <w:start w:val="1"/>
      <w:numFmt w:val="bullet"/>
      <w:lvlText w:val="o"/>
      <w:lvlJc w:val="left"/>
      <w:pPr>
        <w:ind w:left="2079" w:hanging="360"/>
      </w:pPr>
      <w:rPr>
        <w:rFonts w:ascii="Courier New" w:hAnsi="Courier New" w:cs="Courier New" w:hint="default"/>
      </w:rPr>
    </w:lvl>
    <w:lvl w:ilvl="2" w:tplc="04100005" w:tentative="1">
      <w:start w:val="1"/>
      <w:numFmt w:val="bullet"/>
      <w:lvlText w:val=""/>
      <w:lvlJc w:val="left"/>
      <w:pPr>
        <w:ind w:left="2799" w:hanging="360"/>
      </w:pPr>
      <w:rPr>
        <w:rFonts w:ascii="Wingdings" w:hAnsi="Wingdings" w:hint="default"/>
      </w:rPr>
    </w:lvl>
    <w:lvl w:ilvl="3" w:tplc="04100001" w:tentative="1">
      <w:start w:val="1"/>
      <w:numFmt w:val="bullet"/>
      <w:lvlText w:val=""/>
      <w:lvlJc w:val="left"/>
      <w:pPr>
        <w:ind w:left="3519" w:hanging="360"/>
      </w:pPr>
      <w:rPr>
        <w:rFonts w:ascii="Symbol" w:hAnsi="Symbol" w:hint="default"/>
      </w:rPr>
    </w:lvl>
    <w:lvl w:ilvl="4" w:tplc="04100003" w:tentative="1">
      <w:start w:val="1"/>
      <w:numFmt w:val="bullet"/>
      <w:lvlText w:val="o"/>
      <w:lvlJc w:val="left"/>
      <w:pPr>
        <w:ind w:left="4239" w:hanging="360"/>
      </w:pPr>
      <w:rPr>
        <w:rFonts w:ascii="Courier New" w:hAnsi="Courier New" w:cs="Courier New" w:hint="default"/>
      </w:rPr>
    </w:lvl>
    <w:lvl w:ilvl="5" w:tplc="04100005" w:tentative="1">
      <w:start w:val="1"/>
      <w:numFmt w:val="bullet"/>
      <w:lvlText w:val=""/>
      <w:lvlJc w:val="left"/>
      <w:pPr>
        <w:ind w:left="4959" w:hanging="360"/>
      </w:pPr>
      <w:rPr>
        <w:rFonts w:ascii="Wingdings" w:hAnsi="Wingdings" w:hint="default"/>
      </w:rPr>
    </w:lvl>
    <w:lvl w:ilvl="6" w:tplc="04100001" w:tentative="1">
      <w:start w:val="1"/>
      <w:numFmt w:val="bullet"/>
      <w:lvlText w:val=""/>
      <w:lvlJc w:val="left"/>
      <w:pPr>
        <w:ind w:left="5679" w:hanging="360"/>
      </w:pPr>
      <w:rPr>
        <w:rFonts w:ascii="Symbol" w:hAnsi="Symbol" w:hint="default"/>
      </w:rPr>
    </w:lvl>
    <w:lvl w:ilvl="7" w:tplc="04100003" w:tentative="1">
      <w:start w:val="1"/>
      <w:numFmt w:val="bullet"/>
      <w:lvlText w:val="o"/>
      <w:lvlJc w:val="left"/>
      <w:pPr>
        <w:ind w:left="6399" w:hanging="360"/>
      </w:pPr>
      <w:rPr>
        <w:rFonts w:ascii="Courier New" w:hAnsi="Courier New" w:cs="Courier New" w:hint="default"/>
      </w:rPr>
    </w:lvl>
    <w:lvl w:ilvl="8" w:tplc="04100005" w:tentative="1">
      <w:start w:val="1"/>
      <w:numFmt w:val="bullet"/>
      <w:lvlText w:val=""/>
      <w:lvlJc w:val="left"/>
      <w:pPr>
        <w:ind w:left="7119" w:hanging="360"/>
      </w:pPr>
      <w:rPr>
        <w:rFonts w:ascii="Wingdings" w:hAnsi="Wingdings" w:hint="default"/>
      </w:rPr>
    </w:lvl>
  </w:abstractNum>
  <w:abstractNum w:abstractNumId="12" w15:restartNumberingAfterBreak="0">
    <w:nsid w:val="672F3BCA"/>
    <w:multiLevelType w:val="hybridMultilevel"/>
    <w:tmpl w:val="8162F030"/>
    <w:lvl w:ilvl="0" w:tplc="04E2985C">
      <w:start w:val="16"/>
      <w:numFmt w:val="bullet"/>
      <w:lvlText w:val=""/>
      <w:lvlJc w:val="left"/>
      <w:pPr>
        <w:tabs>
          <w:tab w:val="num" w:pos="660"/>
        </w:tabs>
        <w:ind w:left="660" w:hanging="360"/>
      </w:pPr>
      <w:rPr>
        <w:rFonts w:ascii="Webdings" w:eastAsia="Times New Roman" w:hAnsi="Webdings" w:cs="Times New Roman" w:hint="default"/>
      </w:rPr>
    </w:lvl>
    <w:lvl w:ilvl="1" w:tplc="04100003" w:tentative="1">
      <w:start w:val="1"/>
      <w:numFmt w:val="bullet"/>
      <w:lvlText w:val="o"/>
      <w:lvlJc w:val="left"/>
      <w:pPr>
        <w:tabs>
          <w:tab w:val="num" w:pos="1380"/>
        </w:tabs>
        <w:ind w:left="1380" w:hanging="360"/>
      </w:pPr>
      <w:rPr>
        <w:rFonts w:ascii="Courier New" w:hAnsi="Courier New" w:cs="Courier New" w:hint="default"/>
      </w:rPr>
    </w:lvl>
    <w:lvl w:ilvl="2" w:tplc="04100005" w:tentative="1">
      <w:start w:val="1"/>
      <w:numFmt w:val="bullet"/>
      <w:lvlText w:val=""/>
      <w:lvlJc w:val="left"/>
      <w:pPr>
        <w:tabs>
          <w:tab w:val="num" w:pos="2100"/>
        </w:tabs>
        <w:ind w:left="2100" w:hanging="360"/>
      </w:pPr>
      <w:rPr>
        <w:rFonts w:ascii="Wingdings" w:hAnsi="Wingdings" w:hint="default"/>
      </w:rPr>
    </w:lvl>
    <w:lvl w:ilvl="3" w:tplc="04100001" w:tentative="1">
      <w:start w:val="1"/>
      <w:numFmt w:val="bullet"/>
      <w:lvlText w:val=""/>
      <w:lvlJc w:val="left"/>
      <w:pPr>
        <w:tabs>
          <w:tab w:val="num" w:pos="2820"/>
        </w:tabs>
        <w:ind w:left="2820" w:hanging="360"/>
      </w:pPr>
      <w:rPr>
        <w:rFonts w:ascii="Symbol" w:hAnsi="Symbol" w:hint="default"/>
      </w:rPr>
    </w:lvl>
    <w:lvl w:ilvl="4" w:tplc="04100003" w:tentative="1">
      <w:start w:val="1"/>
      <w:numFmt w:val="bullet"/>
      <w:lvlText w:val="o"/>
      <w:lvlJc w:val="left"/>
      <w:pPr>
        <w:tabs>
          <w:tab w:val="num" w:pos="3540"/>
        </w:tabs>
        <w:ind w:left="3540" w:hanging="360"/>
      </w:pPr>
      <w:rPr>
        <w:rFonts w:ascii="Courier New" w:hAnsi="Courier New" w:cs="Courier New" w:hint="default"/>
      </w:rPr>
    </w:lvl>
    <w:lvl w:ilvl="5" w:tplc="04100005" w:tentative="1">
      <w:start w:val="1"/>
      <w:numFmt w:val="bullet"/>
      <w:lvlText w:val=""/>
      <w:lvlJc w:val="left"/>
      <w:pPr>
        <w:tabs>
          <w:tab w:val="num" w:pos="4260"/>
        </w:tabs>
        <w:ind w:left="4260" w:hanging="360"/>
      </w:pPr>
      <w:rPr>
        <w:rFonts w:ascii="Wingdings" w:hAnsi="Wingdings" w:hint="default"/>
      </w:rPr>
    </w:lvl>
    <w:lvl w:ilvl="6" w:tplc="04100001" w:tentative="1">
      <w:start w:val="1"/>
      <w:numFmt w:val="bullet"/>
      <w:lvlText w:val=""/>
      <w:lvlJc w:val="left"/>
      <w:pPr>
        <w:tabs>
          <w:tab w:val="num" w:pos="4980"/>
        </w:tabs>
        <w:ind w:left="4980" w:hanging="360"/>
      </w:pPr>
      <w:rPr>
        <w:rFonts w:ascii="Symbol" w:hAnsi="Symbol" w:hint="default"/>
      </w:rPr>
    </w:lvl>
    <w:lvl w:ilvl="7" w:tplc="04100003" w:tentative="1">
      <w:start w:val="1"/>
      <w:numFmt w:val="bullet"/>
      <w:lvlText w:val="o"/>
      <w:lvlJc w:val="left"/>
      <w:pPr>
        <w:tabs>
          <w:tab w:val="num" w:pos="5700"/>
        </w:tabs>
        <w:ind w:left="5700" w:hanging="360"/>
      </w:pPr>
      <w:rPr>
        <w:rFonts w:ascii="Courier New" w:hAnsi="Courier New" w:cs="Courier New" w:hint="default"/>
      </w:rPr>
    </w:lvl>
    <w:lvl w:ilvl="8" w:tplc="04100005" w:tentative="1">
      <w:start w:val="1"/>
      <w:numFmt w:val="bullet"/>
      <w:lvlText w:val=""/>
      <w:lvlJc w:val="left"/>
      <w:pPr>
        <w:tabs>
          <w:tab w:val="num" w:pos="6420"/>
        </w:tabs>
        <w:ind w:left="6420" w:hanging="360"/>
      </w:pPr>
      <w:rPr>
        <w:rFonts w:ascii="Wingdings" w:hAnsi="Wingdings" w:hint="default"/>
      </w:rPr>
    </w:lvl>
  </w:abstractNum>
  <w:abstractNum w:abstractNumId="13" w15:restartNumberingAfterBreak="0">
    <w:nsid w:val="67D363B8"/>
    <w:multiLevelType w:val="hybridMultilevel"/>
    <w:tmpl w:val="CE24B49C"/>
    <w:lvl w:ilvl="0" w:tplc="04100003">
      <w:start w:val="1"/>
      <w:numFmt w:val="bullet"/>
      <w:lvlText w:val="o"/>
      <w:lvlJc w:val="left"/>
      <w:pPr>
        <w:ind w:left="3192" w:hanging="360"/>
      </w:pPr>
      <w:rPr>
        <w:rFonts w:ascii="Courier New" w:hAnsi="Courier New" w:cs="Courier New" w:hint="default"/>
      </w:rPr>
    </w:lvl>
    <w:lvl w:ilvl="1" w:tplc="04100003" w:tentative="1">
      <w:start w:val="1"/>
      <w:numFmt w:val="bullet"/>
      <w:lvlText w:val="o"/>
      <w:lvlJc w:val="left"/>
      <w:pPr>
        <w:ind w:left="3912" w:hanging="360"/>
      </w:pPr>
      <w:rPr>
        <w:rFonts w:ascii="Courier New" w:hAnsi="Courier New" w:cs="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cs="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cs="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14" w15:restartNumberingAfterBreak="0">
    <w:nsid w:val="6D285939"/>
    <w:multiLevelType w:val="hybridMultilevel"/>
    <w:tmpl w:val="0956ACBC"/>
    <w:lvl w:ilvl="0" w:tplc="35349A10">
      <w:start w:val="38"/>
      <w:numFmt w:val="upperLetter"/>
      <w:lvlText w:val="%1."/>
      <w:lvlJc w:val="left"/>
      <w:pPr>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5" w15:restartNumberingAfterBreak="0">
    <w:nsid w:val="74204E44"/>
    <w:multiLevelType w:val="hybridMultilevel"/>
    <w:tmpl w:val="AEAA3DAA"/>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D917F9E"/>
    <w:multiLevelType w:val="hybridMultilevel"/>
    <w:tmpl w:val="E14CA3A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7"/>
  </w:num>
  <w:num w:numId="3">
    <w:abstractNumId w:val="9"/>
  </w:num>
  <w:num w:numId="4">
    <w:abstractNumId w:val="16"/>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6"/>
  </w:num>
  <w:num w:numId="8">
    <w:abstractNumId w:val="15"/>
  </w:num>
  <w:num w:numId="9">
    <w:abstractNumId w:val="11"/>
  </w:num>
  <w:num w:numId="10">
    <w:abstractNumId w:val="4"/>
  </w:num>
  <w:num w:numId="11">
    <w:abstractNumId w:val="5"/>
  </w:num>
  <w:num w:numId="12">
    <w:abstractNumId w:val="13"/>
  </w:num>
  <w:num w:numId="13">
    <w:abstractNumId w:val="8"/>
  </w:num>
  <w:num w:numId="14">
    <w:abstractNumId w:val="14"/>
  </w:num>
  <w:num w:numId="15">
    <w:abstractNumId w:val="2"/>
  </w:num>
  <w:num w:numId="16">
    <w:abstractNumId w:val="0"/>
  </w:num>
  <w:num w:numId="17">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ancesco Sapio">
    <w15:presenceInfo w15:providerId="AD" w15:userId="S-1-5-21-1935655697-1993962763-725345543-31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AAC"/>
    <w:rsid w:val="0001607C"/>
    <w:rsid w:val="000162BE"/>
    <w:rsid w:val="00043E76"/>
    <w:rsid w:val="00047BBC"/>
    <w:rsid w:val="00055526"/>
    <w:rsid w:val="00060AEA"/>
    <w:rsid w:val="00072166"/>
    <w:rsid w:val="00080D94"/>
    <w:rsid w:val="000949DA"/>
    <w:rsid w:val="00095219"/>
    <w:rsid w:val="000C1057"/>
    <w:rsid w:val="000D3DCC"/>
    <w:rsid w:val="000D5566"/>
    <w:rsid w:val="000E7BA7"/>
    <w:rsid w:val="000F0F4D"/>
    <w:rsid w:val="000F161F"/>
    <w:rsid w:val="00102366"/>
    <w:rsid w:val="001024AA"/>
    <w:rsid w:val="0010401C"/>
    <w:rsid w:val="001115FE"/>
    <w:rsid w:val="001479B9"/>
    <w:rsid w:val="00176BFB"/>
    <w:rsid w:val="0018357A"/>
    <w:rsid w:val="00184057"/>
    <w:rsid w:val="001B2507"/>
    <w:rsid w:val="001C7B9E"/>
    <w:rsid w:val="001D752E"/>
    <w:rsid w:val="001E1E6F"/>
    <w:rsid w:val="001E70B6"/>
    <w:rsid w:val="001F5A24"/>
    <w:rsid w:val="002025E4"/>
    <w:rsid w:val="00211000"/>
    <w:rsid w:val="002307F9"/>
    <w:rsid w:val="0023576A"/>
    <w:rsid w:val="00236D44"/>
    <w:rsid w:val="0024371D"/>
    <w:rsid w:val="00260081"/>
    <w:rsid w:val="00260CA1"/>
    <w:rsid w:val="002818CC"/>
    <w:rsid w:val="002933B0"/>
    <w:rsid w:val="00293BA1"/>
    <w:rsid w:val="00296D65"/>
    <w:rsid w:val="002B2063"/>
    <w:rsid w:val="002B41E7"/>
    <w:rsid w:val="002B4A38"/>
    <w:rsid w:val="002F018C"/>
    <w:rsid w:val="003076F5"/>
    <w:rsid w:val="0031791B"/>
    <w:rsid w:val="00323D0E"/>
    <w:rsid w:val="003313A7"/>
    <w:rsid w:val="00347330"/>
    <w:rsid w:val="00355982"/>
    <w:rsid w:val="00365EF2"/>
    <w:rsid w:val="0038134D"/>
    <w:rsid w:val="003941C2"/>
    <w:rsid w:val="003944F0"/>
    <w:rsid w:val="003A0808"/>
    <w:rsid w:val="003A7F40"/>
    <w:rsid w:val="003B00FB"/>
    <w:rsid w:val="003B4D8C"/>
    <w:rsid w:val="003C29EA"/>
    <w:rsid w:val="003C7FDB"/>
    <w:rsid w:val="003D1104"/>
    <w:rsid w:val="003E4107"/>
    <w:rsid w:val="003E619C"/>
    <w:rsid w:val="003F64DD"/>
    <w:rsid w:val="00403968"/>
    <w:rsid w:val="00416145"/>
    <w:rsid w:val="0044466C"/>
    <w:rsid w:val="004542F7"/>
    <w:rsid w:val="004761DA"/>
    <w:rsid w:val="00496A2F"/>
    <w:rsid w:val="004B1244"/>
    <w:rsid w:val="004B1E5E"/>
    <w:rsid w:val="004B4F42"/>
    <w:rsid w:val="004C5219"/>
    <w:rsid w:val="004C5239"/>
    <w:rsid w:val="004C7EFD"/>
    <w:rsid w:val="004D3D94"/>
    <w:rsid w:val="004E66CF"/>
    <w:rsid w:val="004F1909"/>
    <w:rsid w:val="00506B32"/>
    <w:rsid w:val="00513DC5"/>
    <w:rsid w:val="005225D7"/>
    <w:rsid w:val="00524F2A"/>
    <w:rsid w:val="005267B2"/>
    <w:rsid w:val="005413CC"/>
    <w:rsid w:val="00543117"/>
    <w:rsid w:val="005459B1"/>
    <w:rsid w:val="00552F24"/>
    <w:rsid w:val="00553AAB"/>
    <w:rsid w:val="00554825"/>
    <w:rsid w:val="00571AA0"/>
    <w:rsid w:val="00596293"/>
    <w:rsid w:val="005B6DB0"/>
    <w:rsid w:val="005C413B"/>
    <w:rsid w:val="005D0AE2"/>
    <w:rsid w:val="005D0C61"/>
    <w:rsid w:val="006077E7"/>
    <w:rsid w:val="006122AB"/>
    <w:rsid w:val="00621719"/>
    <w:rsid w:val="00621F22"/>
    <w:rsid w:val="006544BF"/>
    <w:rsid w:val="00655E5E"/>
    <w:rsid w:val="00675991"/>
    <w:rsid w:val="00681C15"/>
    <w:rsid w:val="00683861"/>
    <w:rsid w:val="00695383"/>
    <w:rsid w:val="006C435F"/>
    <w:rsid w:val="006C564B"/>
    <w:rsid w:val="006D7B74"/>
    <w:rsid w:val="006E0B38"/>
    <w:rsid w:val="006F0436"/>
    <w:rsid w:val="00704773"/>
    <w:rsid w:val="00705531"/>
    <w:rsid w:val="00723E1F"/>
    <w:rsid w:val="00723FB9"/>
    <w:rsid w:val="00767236"/>
    <w:rsid w:val="007779AF"/>
    <w:rsid w:val="00777A6E"/>
    <w:rsid w:val="00781972"/>
    <w:rsid w:val="00782595"/>
    <w:rsid w:val="007940E2"/>
    <w:rsid w:val="007961D9"/>
    <w:rsid w:val="007A0635"/>
    <w:rsid w:val="007B0F3C"/>
    <w:rsid w:val="007E28E6"/>
    <w:rsid w:val="007F1D26"/>
    <w:rsid w:val="007F6646"/>
    <w:rsid w:val="00805B4C"/>
    <w:rsid w:val="008113EA"/>
    <w:rsid w:val="00811B44"/>
    <w:rsid w:val="008145A0"/>
    <w:rsid w:val="00831E44"/>
    <w:rsid w:val="008368CD"/>
    <w:rsid w:val="00847EA0"/>
    <w:rsid w:val="00857B8B"/>
    <w:rsid w:val="008672CE"/>
    <w:rsid w:val="008802A0"/>
    <w:rsid w:val="00882E41"/>
    <w:rsid w:val="008C041F"/>
    <w:rsid w:val="008D75C1"/>
    <w:rsid w:val="008E223C"/>
    <w:rsid w:val="008E4713"/>
    <w:rsid w:val="008F3B09"/>
    <w:rsid w:val="0090085E"/>
    <w:rsid w:val="00906A30"/>
    <w:rsid w:val="00907FE3"/>
    <w:rsid w:val="00912BDC"/>
    <w:rsid w:val="0092766E"/>
    <w:rsid w:val="009303CB"/>
    <w:rsid w:val="00942C0F"/>
    <w:rsid w:val="00942CC4"/>
    <w:rsid w:val="00945944"/>
    <w:rsid w:val="0095048D"/>
    <w:rsid w:val="00962B4C"/>
    <w:rsid w:val="00970212"/>
    <w:rsid w:val="00977655"/>
    <w:rsid w:val="00980964"/>
    <w:rsid w:val="00981DCE"/>
    <w:rsid w:val="00997456"/>
    <w:rsid w:val="009A24EA"/>
    <w:rsid w:val="009C068D"/>
    <w:rsid w:val="009C6A4D"/>
    <w:rsid w:val="009D68F5"/>
    <w:rsid w:val="009D7492"/>
    <w:rsid w:val="009E1198"/>
    <w:rsid w:val="009E2B2D"/>
    <w:rsid w:val="009E4477"/>
    <w:rsid w:val="009E4D4B"/>
    <w:rsid w:val="009E562C"/>
    <w:rsid w:val="00A237E4"/>
    <w:rsid w:val="00A432A0"/>
    <w:rsid w:val="00A432DE"/>
    <w:rsid w:val="00A44937"/>
    <w:rsid w:val="00A45AD7"/>
    <w:rsid w:val="00A46115"/>
    <w:rsid w:val="00A46E1A"/>
    <w:rsid w:val="00A51270"/>
    <w:rsid w:val="00A629A4"/>
    <w:rsid w:val="00A74610"/>
    <w:rsid w:val="00A767C6"/>
    <w:rsid w:val="00A7736A"/>
    <w:rsid w:val="00A803A6"/>
    <w:rsid w:val="00A8254E"/>
    <w:rsid w:val="00AA0EAD"/>
    <w:rsid w:val="00AA6114"/>
    <w:rsid w:val="00AB69BD"/>
    <w:rsid w:val="00AC3399"/>
    <w:rsid w:val="00AD5E30"/>
    <w:rsid w:val="00AF0ADD"/>
    <w:rsid w:val="00AF709D"/>
    <w:rsid w:val="00B10C5A"/>
    <w:rsid w:val="00B166B3"/>
    <w:rsid w:val="00B47C51"/>
    <w:rsid w:val="00B51BEF"/>
    <w:rsid w:val="00B52C2D"/>
    <w:rsid w:val="00B65AAC"/>
    <w:rsid w:val="00B66170"/>
    <w:rsid w:val="00B743AE"/>
    <w:rsid w:val="00B823D6"/>
    <w:rsid w:val="00B95B54"/>
    <w:rsid w:val="00BA4CB7"/>
    <w:rsid w:val="00BA54C2"/>
    <w:rsid w:val="00BC4A70"/>
    <w:rsid w:val="00BC53CD"/>
    <w:rsid w:val="00BC77C5"/>
    <w:rsid w:val="00BD1171"/>
    <w:rsid w:val="00BD7A4C"/>
    <w:rsid w:val="00BE0810"/>
    <w:rsid w:val="00BF6939"/>
    <w:rsid w:val="00C0265D"/>
    <w:rsid w:val="00C13279"/>
    <w:rsid w:val="00C24B11"/>
    <w:rsid w:val="00C4458B"/>
    <w:rsid w:val="00C52555"/>
    <w:rsid w:val="00C579FB"/>
    <w:rsid w:val="00C62205"/>
    <w:rsid w:val="00C90B0A"/>
    <w:rsid w:val="00C92BE6"/>
    <w:rsid w:val="00C9564B"/>
    <w:rsid w:val="00CC5932"/>
    <w:rsid w:val="00CF0346"/>
    <w:rsid w:val="00D11E07"/>
    <w:rsid w:val="00D2001B"/>
    <w:rsid w:val="00D226DC"/>
    <w:rsid w:val="00D73284"/>
    <w:rsid w:val="00D7527E"/>
    <w:rsid w:val="00D755CE"/>
    <w:rsid w:val="00D77F59"/>
    <w:rsid w:val="00D833D1"/>
    <w:rsid w:val="00D9541C"/>
    <w:rsid w:val="00D9584F"/>
    <w:rsid w:val="00D96D4C"/>
    <w:rsid w:val="00DB23F2"/>
    <w:rsid w:val="00DB3E4C"/>
    <w:rsid w:val="00DB6907"/>
    <w:rsid w:val="00DD1A48"/>
    <w:rsid w:val="00E02FA3"/>
    <w:rsid w:val="00E05EB2"/>
    <w:rsid w:val="00E06D6F"/>
    <w:rsid w:val="00E072F3"/>
    <w:rsid w:val="00E165B9"/>
    <w:rsid w:val="00E32443"/>
    <w:rsid w:val="00E33E84"/>
    <w:rsid w:val="00E36AF8"/>
    <w:rsid w:val="00E41ED7"/>
    <w:rsid w:val="00E4529F"/>
    <w:rsid w:val="00E56ACC"/>
    <w:rsid w:val="00E60D4E"/>
    <w:rsid w:val="00E62E03"/>
    <w:rsid w:val="00E6310D"/>
    <w:rsid w:val="00E827A0"/>
    <w:rsid w:val="00EA52AE"/>
    <w:rsid w:val="00EC700F"/>
    <w:rsid w:val="00ED3271"/>
    <w:rsid w:val="00ED6839"/>
    <w:rsid w:val="00ED6EF4"/>
    <w:rsid w:val="00F03E32"/>
    <w:rsid w:val="00F04ED5"/>
    <w:rsid w:val="00F265DD"/>
    <w:rsid w:val="00F33CC3"/>
    <w:rsid w:val="00F64FBC"/>
    <w:rsid w:val="00F67EF9"/>
    <w:rsid w:val="00F7377B"/>
    <w:rsid w:val="00F74A09"/>
    <w:rsid w:val="00F75F94"/>
    <w:rsid w:val="00F76F3F"/>
    <w:rsid w:val="00F82339"/>
    <w:rsid w:val="00F9535E"/>
    <w:rsid w:val="00FA04C0"/>
    <w:rsid w:val="00FB3DAF"/>
    <w:rsid w:val="00FB3F0F"/>
    <w:rsid w:val="00FC3A01"/>
    <w:rsid w:val="00FC79DB"/>
    <w:rsid w:val="00FD17D0"/>
    <w:rsid w:val="00FD7298"/>
    <w:rsid w:val="00FE5528"/>
    <w:rsid w:val="00FF61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985B6F18-24D1-4D63-B4C5-4D130ED52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semiHidden/>
    <w:rsid w:val="00847EA0"/>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847EA0"/>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0C1057"/>
    <w:pPr>
      <w:ind w:left="720"/>
      <w:contextualSpacing/>
    </w:pPr>
  </w:style>
  <w:style w:type="paragraph" w:customStyle="1" w:styleId="regolamento">
    <w:name w:val="regolamento"/>
    <w:basedOn w:val="Normale"/>
    <w:rsid w:val="000C1057"/>
    <w:pPr>
      <w:widowControl w:val="0"/>
      <w:tabs>
        <w:tab w:val="left" w:pos="-2127"/>
      </w:tabs>
      <w:spacing w:after="0" w:line="240" w:lineRule="auto"/>
      <w:ind w:left="284" w:hanging="284"/>
      <w:jc w:val="both"/>
    </w:pPr>
    <w:rPr>
      <w:rFonts w:ascii="Arial" w:eastAsia="Times New Roman" w:hAnsi="Arial" w:cs="Arial"/>
      <w:sz w:val="20"/>
      <w:szCs w:val="24"/>
      <w:lang w:eastAsia="it-IT"/>
    </w:rPr>
  </w:style>
  <w:style w:type="paragraph" w:styleId="Testonotadichiusura">
    <w:name w:val="endnote text"/>
    <w:basedOn w:val="Normale"/>
    <w:link w:val="TestonotadichiusuraCarattere"/>
    <w:rsid w:val="000C1057"/>
    <w:pPr>
      <w:spacing w:after="0" w:line="240" w:lineRule="auto"/>
    </w:pPr>
    <w:rPr>
      <w:rFonts w:ascii="Times New Roman" w:eastAsia="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rsid w:val="000C1057"/>
    <w:rPr>
      <w:rFonts w:ascii="Times New Roman" w:eastAsia="Times New Roman" w:hAnsi="Times New Roman" w:cs="Times New Roman"/>
      <w:sz w:val="20"/>
      <w:szCs w:val="20"/>
      <w:lang w:eastAsia="it-IT"/>
    </w:rPr>
  </w:style>
  <w:style w:type="character" w:styleId="Rimandonotadichiusura">
    <w:name w:val="endnote reference"/>
    <w:rsid w:val="000C1057"/>
    <w:rPr>
      <w:vertAlign w:val="superscript"/>
    </w:rPr>
  </w:style>
  <w:style w:type="paragraph" w:customStyle="1" w:styleId="sche3">
    <w:name w:val="sche_3"/>
    <w:rsid w:val="009D749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Corpotesto">
    <w:name w:val="Body Text"/>
    <w:basedOn w:val="Normale"/>
    <w:link w:val="CorpotestoCarattere"/>
    <w:semiHidden/>
    <w:unhideWhenUsed/>
    <w:rsid w:val="000F161F"/>
    <w:pPr>
      <w:overflowPunct w:val="0"/>
      <w:autoSpaceDE w:val="0"/>
      <w:autoSpaceDN w:val="0"/>
      <w:adjustRightInd w:val="0"/>
      <w:spacing w:after="0" w:line="240" w:lineRule="auto"/>
      <w:jc w:val="both"/>
    </w:pPr>
    <w:rPr>
      <w:rFonts w:ascii="Times New Roman" w:eastAsia="Times New Roman" w:hAnsi="Times New Roman" w:cs="Times New Roman"/>
      <w:sz w:val="20"/>
      <w:szCs w:val="20"/>
      <w:lang w:val="x-none" w:eastAsia="x-none"/>
    </w:rPr>
  </w:style>
  <w:style w:type="character" w:customStyle="1" w:styleId="CorpotestoCarattere">
    <w:name w:val="Corpo testo Carattere"/>
    <w:basedOn w:val="Carpredefinitoparagrafo"/>
    <w:link w:val="Corpotesto"/>
    <w:semiHidden/>
    <w:rsid w:val="000F161F"/>
    <w:rPr>
      <w:rFonts w:ascii="Times New Roman" w:eastAsia="Times New Roman" w:hAnsi="Times New Roman" w:cs="Times New Roman"/>
      <w:sz w:val="20"/>
      <w:szCs w:val="20"/>
      <w:lang w:val="x-none" w:eastAsia="x-none"/>
    </w:rPr>
  </w:style>
  <w:style w:type="paragraph" w:styleId="Testofumetto">
    <w:name w:val="Balloon Text"/>
    <w:basedOn w:val="Normale"/>
    <w:link w:val="TestofumettoCarattere"/>
    <w:uiPriority w:val="99"/>
    <w:semiHidden/>
    <w:unhideWhenUsed/>
    <w:rsid w:val="0009521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5219"/>
    <w:rPr>
      <w:rFonts w:ascii="Tahoma" w:hAnsi="Tahoma" w:cs="Tahoma"/>
      <w:sz w:val="16"/>
      <w:szCs w:val="16"/>
    </w:rPr>
  </w:style>
  <w:style w:type="paragraph" w:styleId="Intestazione">
    <w:name w:val="header"/>
    <w:basedOn w:val="Normale"/>
    <w:link w:val="IntestazioneCarattere"/>
    <w:uiPriority w:val="99"/>
    <w:unhideWhenUsed/>
    <w:rsid w:val="00D77F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77F59"/>
  </w:style>
  <w:style w:type="paragraph" w:styleId="Pidipagina">
    <w:name w:val="footer"/>
    <w:basedOn w:val="Normale"/>
    <w:link w:val="PidipaginaCarattere"/>
    <w:uiPriority w:val="99"/>
    <w:unhideWhenUsed/>
    <w:rsid w:val="00D77F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77F59"/>
  </w:style>
  <w:style w:type="paragraph" w:styleId="Rientrocorpodeltesto2">
    <w:name w:val="Body Text Indent 2"/>
    <w:basedOn w:val="Normale"/>
    <w:link w:val="Rientrocorpodeltesto2Carattere"/>
    <w:uiPriority w:val="99"/>
    <w:semiHidden/>
    <w:unhideWhenUsed/>
    <w:rsid w:val="00E41ED7"/>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E41ED7"/>
  </w:style>
  <w:style w:type="paragraph" w:styleId="Corpodeltesto2">
    <w:name w:val="Body Text 2"/>
    <w:basedOn w:val="Normale"/>
    <w:link w:val="Corpodeltesto2Carattere"/>
    <w:uiPriority w:val="99"/>
    <w:semiHidden/>
    <w:unhideWhenUsed/>
    <w:rsid w:val="00AA0EAD"/>
    <w:pPr>
      <w:spacing w:after="120" w:line="480" w:lineRule="auto"/>
    </w:pPr>
  </w:style>
  <w:style w:type="character" w:customStyle="1" w:styleId="Corpodeltesto2Carattere">
    <w:name w:val="Corpo del testo 2 Carattere"/>
    <w:basedOn w:val="Carpredefinitoparagrafo"/>
    <w:link w:val="Corpodeltesto2"/>
    <w:uiPriority w:val="99"/>
    <w:semiHidden/>
    <w:rsid w:val="00AA0EAD"/>
  </w:style>
  <w:style w:type="character" w:styleId="Rimandocommento">
    <w:name w:val="annotation reference"/>
    <w:basedOn w:val="Carpredefinitoparagrafo"/>
    <w:uiPriority w:val="99"/>
    <w:semiHidden/>
    <w:unhideWhenUsed/>
    <w:rsid w:val="00D9584F"/>
    <w:rPr>
      <w:sz w:val="16"/>
      <w:szCs w:val="16"/>
    </w:rPr>
  </w:style>
  <w:style w:type="paragraph" w:styleId="Testocommento">
    <w:name w:val="annotation text"/>
    <w:basedOn w:val="Normale"/>
    <w:link w:val="TestocommentoCarattere"/>
    <w:uiPriority w:val="99"/>
    <w:semiHidden/>
    <w:unhideWhenUsed/>
    <w:rsid w:val="00D9584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9584F"/>
    <w:rPr>
      <w:sz w:val="20"/>
      <w:szCs w:val="20"/>
    </w:rPr>
  </w:style>
  <w:style w:type="paragraph" w:styleId="Soggettocommento">
    <w:name w:val="annotation subject"/>
    <w:basedOn w:val="Testocommento"/>
    <w:next w:val="Testocommento"/>
    <w:link w:val="SoggettocommentoCarattere"/>
    <w:uiPriority w:val="99"/>
    <w:semiHidden/>
    <w:unhideWhenUsed/>
    <w:rsid w:val="00D9584F"/>
    <w:rPr>
      <w:b/>
      <w:bCs/>
    </w:rPr>
  </w:style>
  <w:style w:type="character" w:customStyle="1" w:styleId="SoggettocommentoCarattere">
    <w:name w:val="Soggetto commento Carattere"/>
    <w:basedOn w:val="TestocommentoCarattere"/>
    <w:link w:val="Soggettocommento"/>
    <w:uiPriority w:val="99"/>
    <w:semiHidden/>
    <w:rsid w:val="00D9584F"/>
    <w:rPr>
      <w:b/>
      <w:bCs/>
      <w:sz w:val="20"/>
      <w:szCs w:val="20"/>
    </w:rPr>
  </w:style>
  <w:style w:type="paragraph" w:styleId="Revisione">
    <w:name w:val="Revision"/>
    <w:hidden/>
    <w:uiPriority w:val="99"/>
    <w:semiHidden/>
    <w:rsid w:val="00777A6E"/>
    <w:pPr>
      <w:spacing w:after="0" w:line="240" w:lineRule="auto"/>
    </w:pPr>
  </w:style>
  <w:style w:type="paragraph" w:customStyle="1" w:styleId="Paragrafoelenco1">
    <w:name w:val="Paragrafo elenco1"/>
    <w:basedOn w:val="Normale"/>
    <w:rsid w:val="0024371D"/>
    <w:pPr>
      <w:spacing w:after="0" w:line="240" w:lineRule="auto"/>
      <w:ind w:left="720"/>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733933">
      <w:bodyDiv w:val="1"/>
      <w:marLeft w:val="0"/>
      <w:marRight w:val="0"/>
      <w:marTop w:val="0"/>
      <w:marBottom w:val="0"/>
      <w:divBdr>
        <w:top w:val="none" w:sz="0" w:space="0" w:color="auto"/>
        <w:left w:val="none" w:sz="0" w:space="0" w:color="auto"/>
        <w:bottom w:val="none" w:sz="0" w:space="0" w:color="auto"/>
        <w:right w:val="none" w:sz="0" w:space="0" w:color="auto"/>
      </w:divBdr>
    </w:div>
    <w:div w:id="766846027">
      <w:bodyDiv w:val="1"/>
      <w:marLeft w:val="0"/>
      <w:marRight w:val="0"/>
      <w:marTop w:val="0"/>
      <w:marBottom w:val="0"/>
      <w:divBdr>
        <w:top w:val="none" w:sz="0" w:space="0" w:color="auto"/>
        <w:left w:val="none" w:sz="0" w:space="0" w:color="auto"/>
        <w:bottom w:val="none" w:sz="0" w:space="0" w:color="auto"/>
        <w:right w:val="none" w:sz="0" w:space="0" w:color="auto"/>
      </w:divBdr>
    </w:div>
    <w:div w:id="815150838">
      <w:bodyDiv w:val="1"/>
      <w:marLeft w:val="0"/>
      <w:marRight w:val="0"/>
      <w:marTop w:val="0"/>
      <w:marBottom w:val="0"/>
      <w:divBdr>
        <w:top w:val="none" w:sz="0" w:space="0" w:color="auto"/>
        <w:left w:val="none" w:sz="0" w:space="0" w:color="auto"/>
        <w:bottom w:val="none" w:sz="0" w:space="0" w:color="auto"/>
        <w:right w:val="none" w:sz="0" w:space="0" w:color="auto"/>
      </w:divBdr>
    </w:div>
    <w:div w:id="1294096796">
      <w:bodyDiv w:val="1"/>
      <w:marLeft w:val="0"/>
      <w:marRight w:val="0"/>
      <w:marTop w:val="0"/>
      <w:marBottom w:val="0"/>
      <w:divBdr>
        <w:top w:val="none" w:sz="0" w:space="0" w:color="auto"/>
        <w:left w:val="none" w:sz="0" w:space="0" w:color="auto"/>
        <w:bottom w:val="none" w:sz="0" w:space="0" w:color="auto"/>
        <w:right w:val="none" w:sz="0" w:space="0" w:color="auto"/>
      </w:divBdr>
    </w:div>
    <w:div w:id="1755398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54701-78D7-4754-A6F6-BCB9641B5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1338</TotalTime>
  <Pages>15</Pages>
  <Words>6122</Words>
  <Characters>34901</Characters>
  <Application>Microsoft Office Word</Application>
  <DocSecurity>0</DocSecurity>
  <Lines>290</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Angela Inverni</dc:creator>
  <cp:lastModifiedBy>Andrea Intini</cp:lastModifiedBy>
  <cp:revision>89</cp:revision>
  <cp:lastPrinted>2017-07-21T14:23:00Z</cp:lastPrinted>
  <dcterms:created xsi:type="dcterms:W3CDTF">2016-11-03T11:03:00Z</dcterms:created>
  <dcterms:modified xsi:type="dcterms:W3CDTF">2017-08-10T09:18:00Z</dcterms:modified>
</cp:coreProperties>
</file>